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4BCCAE" w14:textId="6FB6C572" w:rsidR="00BD6D5D" w:rsidRPr="00143695" w:rsidRDefault="00AE2B16" w:rsidP="00AE2B16">
      <w:pPr>
        <w:pStyle w:val="Nadpis3"/>
      </w:pPr>
      <w:r w:rsidRPr="00AE2B16">
        <w:t xml:space="preserve">Příloha č. </w:t>
      </w:r>
      <w:r>
        <w:t>7</w:t>
      </w:r>
      <w:r w:rsidRPr="00AE2B16">
        <w:t xml:space="preserve"> Zadávací dokumentace</w:t>
      </w:r>
      <w:r w:rsidR="005C49A5">
        <w:t xml:space="preserve"> – změna č. 1 ze dne 19.07.2019</w:t>
      </w:r>
    </w:p>
    <w:p w14:paraId="144BCCAF" w14:textId="77777777" w:rsidR="00F60ED4" w:rsidRDefault="003F6C00" w:rsidP="001C500D">
      <w:pPr>
        <w:pStyle w:val="Nadpis2"/>
      </w:pPr>
      <w:r w:rsidRPr="001C500D">
        <w:t xml:space="preserve">Specifikace předmětu část 1 - </w:t>
      </w:r>
      <w:r w:rsidR="00E30F65" w:rsidRPr="001C500D">
        <w:t xml:space="preserve">Finanční kontrola příspěvkových organizací </w:t>
      </w:r>
      <w:bookmarkStart w:id="0" w:name="_GoBack"/>
      <w:bookmarkEnd w:id="0"/>
      <w:r w:rsidR="00E30F65" w:rsidRPr="001C500D">
        <w:t>města, rozšíření a centralizace účetnictví příspěvkových organizací města, finanční plánován</w:t>
      </w:r>
      <w:r w:rsidR="00625A04" w:rsidRPr="001C500D">
        <w:t>í</w:t>
      </w:r>
    </w:p>
    <w:p w14:paraId="144BCCBF" w14:textId="77777777" w:rsidR="007C276F" w:rsidRPr="001C500D" w:rsidRDefault="007C276F" w:rsidP="005D293B">
      <w:pPr>
        <w:rPr>
          <w:rFonts w:cs="Arial"/>
        </w:rPr>
      </w:pPr>
    </w:p>
    <w:p w14:paraId="144BCCC0" w14:textId="77777777" w:rsidR="00D71AE2" w:rsidRDefault="00D71AE2" w:rsidP="008C62FE">
      <w:pPr>
        <w:pStyle w:val="Nadpis2"/>
        <w:numPr>
          <w:ilvl w:val="0"/>
          <w:numId w:val="30"/>
        </w:numPr>
        <w:ind w:left="284" w:hanging="284"/>
        <w:jc w:val="left"/>
      </w:pPr>
      <w:r w:rsidRPr="001C500D">
        <w:t>Elektronická finanční kontrola, finanční plánování</w:t>
      </w:r>
    </w:p>
    <w:p w14:paraId="144BCCC1" w14:textId="520FA461" w:rsidR="003F6C00" w:rsidRPr="001C500D" w:rsidRDefault="003F6C00" w:rsidP="005D293B">
      <w:pPr>
        <w:rPr>
          <w:rFonts w:cs="Arial"/>
        </w:rPr>
      </w:pPr>
      <w:r w:rsidRPr="001C500D">
        <w:rPr>
          <w:rFonts w:cs="Arial"/>
        </w:rPr>
        <w:t xml:space="preserve">Tato část </w:t>
      </w:r>
      <w:r w:rsidR="001D386A">
        <w:rPr>
          <w:rFonts w:cs="Arial"/>
        </w:rPr>
        <w:t>plnění</w:t>
      </w:r>
      <w:r w:rsidRPr="001C500D">
        <w:rPr>
          <w:rFonts w:cs="Arial"/>
        </w:rPr>
        <w:t xml:space="preserve"> se skládá z následujících aktivit</w:t>
      </w:r>
    </w:p>
    <w:p w14:paraId="144BCCC2" w14:textId="77777777" w:rsidR="005D293B" w:rsidRPr="001C500D" w:rsidRDefault="005D293B" w:rsidP="00F76241">
      <w:pPr>
        <w:pStyle w:val="Odstavecseseznamem"/>
        <w:numPr>
          <w:ilvl w:val="0"/>
          <w:numId w:val="6"/>
        </w:numPr>
        <w:rPr>
          <w:rFonts w:cs="Arial"/>
        </w:rPr>
      </w:pPr>
      <w:r w:rsidRPr="001C500D">
        <w:rPr>
          <w:rFonts w:cs="Arial"/>
        </w:rPr>
        <w:t xml:space="preserve">zavedení </w:t>
      </w:r>
      <w:r w:rsidRPr="001C500D">
        <w:rPr>
          <w:rFonts w:cs="Arial"/>
          <w:b/>
        </w:rPr>
        <w:t>elektronické finanční kontroly</w:t>
      </w:r>
      <w:r w:rsidRPr="001C500D">
        <w:rPr>
          <w:rFonts w:cs="Arial"/>
        </w:rPr>
        <w:t xml:space="preserve"> dle zákon</w:t>
      </w:r>
      <w:r w:rsidR="00F76241" w:rsidRPr="001C500D">
        <w:rPr>
          <w:rFonts w:cs="Arial"/>
        </w:rPr>
        <w:t>ů</w:t>
      </w:r>
      <w:r w:rsidRPr="001C500D">
        <w:rPr>
          <w:rFonts w:cs="Arial"/>
        </w:rPr>
        <w:t xml:space="preserve"> č. 320/2001 Sb.</w:t>
      </w:r>
      <w:r w:rsidR="00F76241" w:rsidRPr="001C500D">
        <w:rPr>
          <w:rFonts w:cs="Arial"/>
        </w:rPr>
        <w:t xml:space="preserve">, </w:t>
      </w:r>
      <w:r w:rsidRPr="001C500D">
        <w:rPr>
          <w:rFonts w:cs="Arial"/>
        </w:rPr>
        <w:t xml:space="preserve"> </w:t>
      </w:r>
      <w:r w:rsidR="00F76241" w:rsidRPr="001C500D">
        <w:rPr>
          <w:rFonts w:cs="Arial"/>
        </w:rPr>
        <w:t xml:space="preserve">416/2004 Sb , </w:t>
      </w:r>
      <w:r w:rsidRPr="001C500D">
        <w:rPr>
          <w:rFonts w:cs="Arial"/>
        </w:rPr>
        <w:t>ve znění pozdějších předpisů</w:t>
      </w:r>
      <w:r w:rsidR="0023732A" w:rsidRPr="001C500D">
        <w:rPr>
          <w:rFonts w:cs="Arial"/>
        </w:rPr>
        <w:t xml:space="preserve"> </w:t>
      </w:r>
      <w:r w:rsidR="001A6D94" w:rsidRPr="001C500D">
        <w:rPr>
          <w:rFonts w:cs="Arial"/>
        </w:rPr>
        <w:t xml:space="preserve">Cílem je standardizace a sjednocení nástrojů pro elektronickou finanční kontrolu a plánování. </w:t>
      </w:r>
    </w:p>
    <w:p w14:paraId="144BCCC3" w14:textId="77777777" w:rsidR="005D293B" w:rsidRPr="001C500D" w:rsidRDefault="005D293B" w:rsidP="005D293B">
      <w:pPr>
        <w:pStyle w:val="Odstavecseseznamem"/>
        <w:numPr>
          <w:ilvl w:val="0"/>
          <w:numId w:val="6"/>
        </w:numPr>
        <w:rPr>
          <w:rFonts w:cs="Arial"/>
        </w:rPr>
      </w:pPr>
      <w:r w:rsidRPr="001C500D">
        <w:rPr>
          <w:rFonts w:cs="Arial"/>
        </w:rPr>
        <w:t xml:space="preserve">zavedení </w:t>
      </w:r>
      <w:r w:rsidR="001A6D94" w:rsidRPr="001C500D">
        <w:rPr>
          <w:rFonts w:cs="Arial"/>
          <w:b/>
        </w:rPr>
        <w:t>F</w:t>
      </w:r>
      <w:r w:rsidRPr="001C500D">
        <w:rPr>
          <w:rFonts w:cs="Arial"/>
          <w:b/>
        </w:rPr>
        <w:t>inančního plánování</w:t>
      </w:r>
    </w:p>
    <w:p w14:paraId="144BCCC5" w14:textId="77777777" w:rsidR="0055501E" w:rsidRDefault="0055501E" w:rsidP="001A6D94">
      <w:pPr>
        <w:pStyle w:val="Odstavecseseznamem"/>
        <w:rPr>
          <w:rFonts w:cs="Arial"/>
        </w:rPr>
      </w:pPr>
    </w:p>
    <w:p w14:paraId="144BCCC6" w14:textId="4FFC7AE8" w:rsidR="0055501E" w:rsidRPr="001C500D" w:rsidRDefault="0055501E" w:rsidP="0055501E">
      <w:pPr>
        <w:rPr>
          <w:rFonts w:cs="Arial"/>
          <w:b/>
          <w:szCs w:val="20"/>
        </w:rPr>
      </w:pPr>
      <w:r w:rsidRPr="001C500D">
        <w:rPr>
          <w:rFonts w:cs="Arial"/>
          <w:b/>
          <w:szCs w:val="20"/>
        </w:rPr>
        <w:t>Projekt se přímo týká</w:t>
      </w:r>
      <w:r w:rsidR="001D386A">
        <w:rPr>
          <w:rFonts w:cs="Arial"/>
          <w:b/>
          <w:szCs w:val="20"/>
        </w:rPr>
        <w:t xml:space="preserve"> zadavatele a jim zřizovaných </w:t>
      </w:r>
      <w:r w:rsidRPr="001C500D">
        <w:rPr>
          <w:rFonts w:cs="Arial"/>
          <w:b/>
          <w:szCs w:val="20"/>
        </w:rPr>
        <w:t>organizací na území zřizovatele:</w:t>
      </w:r>
    </w:p>
    <w:p w14:paraId="144BCCC7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CPA Delfín, příspěvková organizace</w:t>
      </w:r>
    </w:p>
    <w:p w14:paraId="144BCCC8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Dům dětí a mládeže Uherský Brod</w:t>
      </w:r>
    </w:p>
    <w:p w14:paraId="144BCCC9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Sociální služby Uherský Brod</w:t>
      </w:r>
    </w:p>
    <w:p w14:paraId="144BCCCA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I Mariánské náměstí</w:t>
      </w:r>
    </w:p>
    <w:p w14:paraId="144BCCCB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II Pod Vinohrady</w:t>
      </w:r>
    </w:p>
    <w:p w14:paraId="144BCCCC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III Na Výsluní</w:t>
      </w:r>
    </w:p>
    <w:p w14:paraId="144BCCCD" w14:textId="77777777" w:rsidR="0055501E" w:rsidRPr="001C500D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a Mateřská škola Havřice</w:t>
      </w:r>
    </w:p>
    <w:p w14:paraId="144BCCCE" w14:textId="77777777" w:rsidR="0055501E" w:rsidRDefault="0055501E" w:rsidP="0055501E">
      <w:pPr>
        <w:pStyle w:val="Odrky"/>
        <w:rPr>
          <w:rFonts w:cs="Arial"/>
        </w:rPr>
      </w:pPr>
      <w:r w:rsidRPr="001C500D">
        <w:rPr>
          <w:rFonts w:cs="Arial"/>
        </w:rPr>
        <w:t>Základní škola a Mateřská škola Újezdec</w:t>
      </w:r>
    </w:p>
    <w:p w14:paraId="3D21F188" w14:textId="77777777" w:rsidR="001D386A" w:rsidRPr="001C500D" w:rsidRDefault="001D386A" w:rsidP="001D386A">
      <w:pPr>
        <w:pStyle w:val="Odrky"/>
        <w:numPr>
          <w:ilvl w:val="0"/>
          <w:numId w:val="0"/>
        </w:numPr>
        <w:ind w:left="811" w:hanging="357"/>
        <w:rPr>
          <w:rFonts w:cs="Arial"/>
        </w:rPr>
      </w:pPr>
    </w:p>
    <w:p w14:paraId="144BCCCF" w14:textId="77777777" w:rsidR="0055501E" w:rsidRPr="001C500D" w:rsidRDefault="0055501E" w:rsidP="0055501E">
      <w:pPr>
        <w:rPr>
          <w:rFonts w:cs="Arial"/>
        </w:rPr>
      </w:pPr>
      <w:r w:rsidRPr="001C500D">
        <w:rPr>
          <w:rFonts w:cs="Arial"/>
        </w:rPr>
        <w:t>Informace o PO města jsou k dispozici zde</w:t>
      </w:r>
    </w:p>
    <w:p w14:paraId="144BCCD0" w14:textId="77777777" w:rsidR="0055501E" w:rsidRPr="001C500D" w:rsidRDefault="005C49A5" w:rsidP="0055501E">
      <w:pPr>
        <w:rPr>
          <w:rFonts w:cs="Arial"/>
        </w:rPr>
      </w:pPr>
      <w:hyperlink r:id="rId10" w:history="1">
        <w:r w:rsidR="0055501E" w:rsidRPr="001C500D">
          <w:rPr>
            <w:rStyle w:val="Hypertextovodkaz"/>
            <w:rFonts w:cs="Arial"/>
          </w:rPr>
          <w:t>http://www.ub.cz/pages.aspx?rp=2.1&amp;id=93&amp;expandLevel=99&amp;nodesLevel=99&amp;showAll=true&amp;expandMenu=20</w:t>
        </w:r>
      </w:hyperlink>
    </w:p>
    <w:p w14:paraId="144BCCDD" w14:textId="77777777" w:rsidR="00011622" w:rsidRDefault="005779CF" w:rsidP="00F741AF">
      <w:pPr>
        <w:pStyle w:val="Nadpis3"/>
        <w:numPr>
          <w:ilvl w:val="0"/>
          <w:numId w:val="30"/>
        </w:numPr>
        <w:rPr>
          <w:rFonts w:cs="Arial"/>
        </w:rPr>
      </w:pPr>
      <w:r w:rsidRPr="005779CF">
        <w:rPr>
          <w:rFonts w:cs="Arial"/>
        </w:rPr>
        <w:t xml:space="preserve">Požadavky na elektronickou </w:t>
      </w:r>
      <w:r w:rsidR="00011622" w:rsidRPr="005779CF">
        <w:rPr>
          <w:rFonts w:cs="Arial"/>
        </w:rPr>
        <w:t>finanční kontrola</w:t>
      </w:r>
      <w:r w:rsidRPr="005779CF">
        <w:rPr>
          <w:rFonts w:cs="Arial"/>
        </w:rPr>
        <w:t xml:space="preserve"> a</w:t>
      </w:r>
      <w:r w:rsidR="00011622" w:rsidRPr="005779CF">
        <w:rPr>
          <w:rFonts w:cs="Arial"/>
        </w:rPr>
        <w:t xml:space="preserve"> finanční plánování</w:t>
      </w:r>
      <w:r w:rsidRPr="005779CF">
        <w:rPr>
          <w:rFonts w:cs="Arial"/>
        </w:rPr>
        <w:t xml:space="preserve"> </w:t>
      </w:r>
    </w:p>
    <w:p w14:paraId="144BCCDE" w14:textId="77777777" w:rsidR="005779CF" w:rsidRDefault="005779CF" w:rsidP="003F6C00"/>
    <w:p w14:paraId="144BCCDF" w14:textId="6DCC0736" w:rsidR="003F6C00" w:rsidRPr="001C500D" w:rsidRDefault="003F6C00" w:rsidP="003F6C00">
      <w:pPr>
        <w:rPr>
          <w:rFonts w:cs="Arial"/>
        </w:rPr>
      </w:pPr>
      <w:r w:rsidRPr="001C500D">
        <w:rPr>
          <w:rFonts w:cs="Arial"/>
        </w:rPr>
        <w:t xml:space="preserve">V současné době proces finanční kontroly na PO probíhá fyzickou cestou. </w:t>
      </w:r>
      <w:r w:rsidR="0023621E">
        <w:rPr>
          <w:rFonts w:cs="Arial"/>
        </w:rPr>
        <w:t xml:space="preserve">Řešení </w:t>
      </w:r>
      <w:r w:rsidRPr="001C500D">
        <w:rPr>
          <w:rFonts w:cs="Arial"/>
        </w:rPr>
        <w:t xml:space="preserve">zajistí jeho kompletní elektronizaci, a to od digitalizace a uložení dokumentů, až po řízený oběh elektronických dokumentů. Řešení elektronické finanční kontroly musí být plně integrováno s elektronickou finanční kontrolou zadavatele a musí poskytovat </w:t>
      </w:r>
      <w:r w:rsidR="008902B2" w:rsidRPr="001C500D">
        <w:rPr>
          <w:rFonts w:cs="Arial"/>
        </w:rPr>
        <w:t xml:space="preserve">i zřizovateli </w:t>
      </w:r>
      <w:r w:rsidRPr="001C500D">
        <w:rPr>
          <w:rFonts w:cs="Arial"/>
        </w:rPr>
        <w:t xml:space="preserve">ucelený přehled průběhu finanční kontroly na zřizovaných PO. </w:t>
      </w:r>
    </w:p>
    <w:p w14:paraId="144BCCE0" w14:textId="44119056" w:rsidR="00274175" w:rsidRPr="001C500D" w:rsidRDefault="00274175" w:rsidP="00274175">
      <w:pPr>
        <w:rPr>
          <w:rFonts w:cs="Arial"/>
        </w:rPr>
      </w:pPr>
      <w:r w:rsidRPr="001C500D">
        <w:rPr>
          <w:rFonts w:cs="Arial"/>
        </w:rPr>
        <w:t xml:space="preserve">Cílem je vytvoření jednotného oběhového prostředí, které zajistí pořizování elektronických obrazů dokumentů, následné provedení procesních úkonů </w:t>
      </w:r>
      <w:r w:rsidR="00E532BC">
        <w:rPr>
          <w:rFonts w:cs="Arial"/>
        </w:rPr>
        <w:t xml:space="preserve">elektronické řídící kontroly </w:t>
      </w:r>
      <w:r w:rsidRPr="001C500D">
        <w:rPr>
          <w:rFonts w:cs="Arial"/>
        </w:rPr>
        <w:t xml:space="preserve">Projekt předpokládá vytvoření jednotného rozhraní pro elektronizaci dokumentů </w:t>
      </w:r>
      <w:r w:rsidR="00240663" w:rsidRPr="001C500D">
        <w:rPr>
          <w:rFonts w:cs="Arial"/>
        </w:rPr>
        <w:t xml:space="preserve">na PO </w:t>
      </w:r>
      <w:r w:rsidRPr="001C500D">
        <w:rPr>
          <w:rFonts w:cs="Arial"/>
        </w:rPr>
        <w:t xml:space="preserve">podléhajících finanční kontrole. DMS zajistí distribuci a notifikaci dokumentů a jejich dlouhodobé uložení nejen pro potřeby elektronické finanční kontroly, ale </w:t>
      </w:r>
      <w:r w:rsidR="00240663" w:rsidRPr="001C500D">
        <w:rPr>
          <w:rFonts w:cs="Arial"/>
        </w:rPr>
        <w:t xml:space="preserve">také pro potřeby </w:t>
      </w:r>
      <w:r w:rsidRPr="001C500D">
        <w:rPr>
          <w:rFonts w:cs="Arial"/>
        </w:rPr>
        <w:t xml:space="preserve">další elektronizaci procesů </w:t>
      </w:r>
      <w:r w:rsidR="002F4EF3" w:rsidRPr="001C500D">
        <w:rPr>
          <w:rFonts w:cs="Arial"/>
        </w:rPr>
        <w:t>zadavatele a PO</w:t>
      </w:r>
      <w:r w:rsidRPr="001C500D">
        <w:rPr>
          <w:rFonts w:cs="Arial"/>
        </w:rPr>
        <w:t>.</w:t>
      </w:r>
    </w:p>
    <w:p w14:paraId="144BCCE2" w14:textId="42A11FD8" w:rsidR="00964349" w:rsidRPr="004D3F69" w:rsidRDefault="00274175" w:rsidP="00C915EF">
      <w:pPr>
        <w:rPr>
          <w:rFonts w:cs="Arial"/>
        </w:rPr>
      </w:pPr>
      <w:r w:rsidRPr="001C500D">
        <w:rPr>
          <w:rFonts w:cs="Arial"/>
        </w:rPr>
        <w:lastRenderedPageBreak/>
        <w:t xml:space="preserve"> </w:t>
      </w:r>
      <w:r w:rsidR="001D423B" w:rsidRPr="001C500D">
        <w:rPr>
          <w:rFonts w:cs="Arial"/>
        </w:rPr>
        <w:t xml:space="preserve">Dle příslušných ustanovení zákona č. 320/2001 Sb., o finanční kontrole ve veřejné správě, ve znění pozdějších předpisů, prováděcí vyhlášky č. 416/2004 Sb., a souvisejících právních předpisů, </w:t>
      </w:r>
      <w:r w:rsidR="00D221C1" w:rsidRPr="001C500D">
        <w:rPr>
          <w:rFonts w:cs="Arial"/>
        </w:rPr>
        <w:t>musí</w:t>
      </w:r>
      <w:r w:rsidR="001D423B" w:rsidRPr="001C500D">
        <w:rPr>
          <w:rFonts w:cs="Arial"/>
        </w:rPr>
        <w:t xml:space="preserve"> informační systém pro oblast řídící kontroly (dále jen informační systém) splňovat následující podmínky:</w:t>
      </w:r>
    </w:p>
    <w:p w14:paraId="144BCCE4" w14:textId="77777777" w:rsidR="00CF69DD" w:rsidRPr="00D71AE2" w:rsidRDefault="00CF69DD" w:rsidP="00C915EF">
      <w:pPr>
        <w:rPr>
          <w:rFonts w:cs="Arial"/>
          <w:i/>
        </w:rPr>
      </w:pPr>
      <w:r w:rsidRPr="00D71AE2">
        <w:rPr>
          <w:rFonts w:cs="Arial"/>
          <w:i/>
        </w:rPr>
        <w:t xml:space="preserve">Tabuka č. </w:t>
      </w:r>
      <w:r w:rsidR="00994357" w:rsidRPr="00D71AE2">
        <w:rPr>
          <w:rFonts w:cs="Arial"/>
          <w:i/>
        </w:rPr>
        <w:t>1</w:t>
      </w:r>
      <w:r w:rsidRPr="00D71AE2">
        <w:rPr>
          <w:rFonts w:cs="Arial"/>
          <w:i/>
        </w:rPr>
        <w:t xml:space="preserve"> – přehled </w:t>
      </w:r>
      <w:r w:rsidR="003F4092" w:rsidRPr="00D71AE2">
        <w:rPr>
          <w:rFonts w:cs="Arial"/>
          <w:i/>
        </w:rPr>
        <w:t xml:space="preserve">povinných </w:t>
      </w:r>
      <w:r w:rsidRPr="00D71AE2">
        <w:rPr>
          <w:rFonts w:cs="Arial"/>
          <w:i/>
        </w:rPr>
        <w:t>požadovaných parametrů elektronick</w:t>
      </w:r>
      <w:r w:rsidR="00E07764" w:rsidRPr="00D71AE2">
        <w:rPr>
          <w:rFonts w:cs="Arial"/>
          <w:i/>
        </w:rPr>
        <w:t>é</w:t>
      </w:r>
      <w:r w:rsidRPr="00D71AE2">
        <w:rPr>
          <w:rFonts w:cs="Arial"/>
          <w:i/>
        </w:rPr>
        <w:t xml:space="preserve"> finanční kontrol</w:t>
      </w:r>
      <w:r w:rsidR="00E07764" w:rsidRPr="00D71AE2">
        <w:rPr>
          <w:rFonts w:cs="Arial"/>
          <w:i/>
        </w:rPr>
        <w:t>y</w:t>
      </w:r>
      <w:r w:rsidR="00994357" w:rsidRPr="00D71AE2">
        <w:rPr>
          <w:rFonts w:cs="Arial"/>
          <w:i/>
        </w:rPr>
        <w:t xml:space="preserve"> 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433"/>
        <w:gridCol w:w="1139"/>
      </w:tblGrid>
      <w:tr w:rsidR="00C915EF" w:rsidRPr="001C500D" w14:paraId="144BCCE7" w14:textId="77777777" w:rsidTr="007B5B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144BCCE5" w14:textId="77777777" w:rsidR="00C915EF" w:rsidRPr="001C500D" w:rsidRDefault="00994357" w:rsidP="007B5B36">
            <w:pPr>
              <w:rPr>
                <w:rFonts w:cs="Arial"/>
              </w:rPr>
            </w:pPr>
            <w:r>
              <w:rPr>
                <w:rFonts w:cs="Arial"/>
              </w:rPr>
              <w:t>Požadavky elektronické finanční kontroly</w:t>
            </w:r>
          </w:p>
        </w:tc>
        <w:tc>
          <w:tcPr>
            <w:tcW w:w="0" w:type="auto"/>
          </w:tcPr>
          <w:p w14:paraId="144BCCE6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</w:rPr>
              <w:t>SPLŇUJE</w:t>
            </w:r>
          </w:p>
        </w:tc>
      </w:tr>
      <w:tr w:rsidR="00C915EF" w:rsidRPr="001C500D" w14:paraId="144BCCEF" w14:textId="77777777" w:rsidTr="007B5B36">
        <w:tc>
          <w:tcPr>
            <w:tcW w:w="0" w:type="auto"/>
          </w:tcPr>
          <w:p w14:paraId="144BCCE8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Zákon č. 320/2001 Sb., o finanční kontrole ve znění pozdějších předpisů:</w:t>
            </w:r>
          </w:p>
          <w:p w14:paraId="144BCCE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 informačním systému musí být zaručeno oddělení zákonných funkcí (příkazce operace od správce rozpočtu a hlavní účetní) a v případě rozhodnutí vedoucího orgánu veřejné správy sloučení funkcí správce rozpočtu a hlavní účetní (§ 26, odst. 2 a odst. 3 zákona č. 320/2001 Sb.)</w:t>
            </w:r>
          </w:p>
          <w:p w14:paraId="144BCCE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nesmí umožnit schválení rolí příkazce operace osobu, která není v pozici vedoucího zaměstnance (vedoucí zaměstnanec, je taková osoba, která má pod sebou minimálně jednoho jiného zaměstnance), (§ 26, odst. 1 bod a) zákona č. 320/2001 Sb.)</w:t>
            </w:r>
          </w:p>
          <w:p w14:paraId="144BCCEB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provést předběžnou, průběžnou a následnou řídící kontrolu prostřednictvím pověřených zaměstnanců (příkazce operace, správce rozpočtu a hlavní účetní). (§ 26 odst. 1 a § 27 odst. 1 zákona č. 320/2001 Sb.)</w:t>
            </w:r>
          </w:p>
          <w:p w14:paraId="144BCCEC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oznámení o nehospodárném, neefektivním a neúčelném nakládání s veřejnými prostředky v rámci průběžné a následné kontroly vedoucímu orgánu veřejné správy. (§ 27 odst. 3 zákona č. 320/2001 Sb.)</w:t>
            </w:r>
          </w:p>
          <w:p w14:paraId="144BCCED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Existence elektronické auditní stopy u jednotlivých dokumentů, a to z důvodu zpětného vyhledání informací o jednotlivých krocích schvalovacího procesu. (§25 odst. 2, písm. c) zákona č. 320/2001 Sb., o finanční kontrole a Metodická příručka pro výkon řídící kontroly v orgánech veřejné správy).</w:t>
            </w:r>
          </w:p>
        </w:tc>
        <w:tc>
          <w:tcPr>
            <w:tcW w:w="0" w:type="auto"/>
          </w:tcPr>
          <w:p w14:paraId="144BCCEE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C915EF" w:rsidRPr="001C500D" w14:paraId="144BCCFC" w14:textId="77777777" w:rsidTr="007B5B36">
        <w:tc>
          <w:tcPr>
            <w:tcW w:w="0" w:type="auto"/>
          </w:tcPr>
          <w:p w14:paraId="144BCCF0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Vyhláška č. 416/2004 Sb., o finanční kontrole ve znění pozdějších předpisů:</w:t>
            </w:r>
          </w:p>
          <w:p w14:paraId="144BCCF1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Elektronický schvalovací postup, který zajistí dodržení zákonného pořadí schvalování operací zaměstnanci ve funkcích příkazce operace a správce rozpočtu a příkazce operace a hlavní účetní. (§ 10 vyhlášky č. 416/2004 Sb.)</w:t>
            </w:r>
          </w:p>
          <w:p w14:paraId="144BCCF2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ind w:left="720"/>
              <w:rPr>
                <w:rFonts w:cs="Arial"/>
              </w:rPr>
            </w:pPr>
            <w:r w:rsidRPr="001C500D">
              <w:rPr>
                <w:rFonts w:cs="Arial"/>
              </w:rPr>
              <w:t>Elektronický schvalovací proces musí umožnit:</w:t>
            </w:r>
          </w:p>
          <w:p w14:paraId="144BCCF3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Přerušení a navrácení požadavku v rámci elektronického schvalovacího postupu příslušnou zákonnou funkcí,</w:t>
            </w:r>
          </w:p>
          <w:p w14:paraId="144BCCF4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Zamítnutí požadavku v rámci elektronického schvalovacího postupu příslušnou zákonnou funkcí,</w:t>
            </w:r>
          </w:p>
          <w:p w14:paraId="144BCCF5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Schválení požadavku příslušnou zákonnou funkcí (§ 13 odst. 5 a 7 vyhlášky č. 416/2004 Sb.)</w:t>
            </w:r>
          </w:p>
          <w:p w14:paraId="144BCCF6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provést elektronický schvalovací postup před vznikem nároku na příjem v působnosti jediné funkce - příkazce operace. (§ 11 odst. 1 vyhlášky č. 416/2004 Sb.)</w:t>
            </w:r>
          </w:p>
          <w:p w14:paraId="144BCCF7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provést elektronický schvalovací postup po vzniku nároku na příjem, a to v působnosti dvou funkcí – příkazce operace a hlavní účetní. Tyto funkce na sebe vzájemně navazují a jsou oddělené. (§ 12 odst. 1 vyhlášky č. 416/2004 Sb.)</w:t>
            </w:r>
          </w:p>
          <w:p w14:paraId="144BCCF8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umožnit provést elektronický schvalovací postup před vznikem závazku, a to v působnosti dvou funkcí – příkazce operace a správce rozpočtu. Tyto funkce na sebe vzájemně navazují a jsou oddělené. (§ 13 odst. 1 vyhlášky č. 416/2004 Sb.)</w:t>
            </w:r>
          </w:p>
          <w:p w14:paraId="144BCCF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Informační systém musí umožnit provést elektronický schvalovací postup po vzniku závazku, a to v působnosti dvou funkcí – příkazce operace a hlavní účetní. Tyto funkce na sebe vzájemně navazují a jsou oddělené. (§ 14 odst. 1 </w:t>
            </w:r>
            <w:r w:rsidRPr="001C500D">
              <w:rPr>
                <w:rFonts w:cs="Arial"/>
              </w:rPr>
              <w:lastRenderedPageBreak/>
              <w:t>vyhlášky č. 416/2004 Sb.)</w:t>
            </w:r>
          </w:p>
          <w:p w14:paraId="144BCCF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Informační systém musí podporovat limitované přísliby, jejich schvalovací proces (příkazce operace a správce rozpočtu) s možností navrácení podepsaného příslibu s určením limitu výdajů a s určením období, ve kterém se výdaj má uskutečnit. (§ 13 odst. 8 a 9 vyhlášky č. 416/2004 Sb.)</w:t>
            </w:r>
          </w:p>
        </w:tc>
        <w:tc>
          <w:tcPr>
            <w:tcW w:w="0" w:type="auto"/>
          </w:tcPr>
          <w:p w14:paraId="144BCCFB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lastRenderedPageBreak/>
              <w:t>ANO/NE</w:t>
            </w:r>
          </w:p>
        </w:tc>
      </w:tr>
      <w:tr w:rsidR="00C915EF" w:rsidRPr="001C500D" w14:paraId="144BCD01" w14:textId="77777777" w:rsidTr="007B5B36">
        <w:tc>
          <w:tcPr>
            <w:tcW w:w="0" w:type="auto"/>
          </w:tcPr>
          <w:p w14:paraId="144BCCFD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Ostatní legislativní požadavky na elektronické schvalování:</w:t>
            </w:r>
          </w:p>
          <w:p w14:paraId="144BCCFE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Elektronický schvalovací proces musí podporovat podepisování formou zaručeného elektronického podpisu a musí umožnit ověření času podpisu formou kvalifikovaného časového razítka</w:t>
            </w:r>
            <w:r w:rsidR="005020E6">
              <w:rPr>
                <w:rFonts w:cs="Arial"/>
              </w:rPr>
              <w:t xml:space="preserve"> dle nařízení evropského parlamentu a rady EU č. 910/2014 (eIDAS)</w:t>
            </w:r>
            <w:r w:rsidRPr="001C500D">
              <w:rPr>
                <w:rFonts w:cs="Arial"/>
              </w:rPr>
              <w:t>. Zároveň musí systém umožňovat obnovu časového razítka v příslušných časových intervalech, a to z důvodu střednědobé a dlouhodobé archivace. (§ 69a odst. 5 zákona č. 499/2004 Sb., o archivnictví a spisové službě)</w:t>
            </w:r>
          </w:p>
          <w:p w14:paraId="144BCCFF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Výstupní datové formáty dokumentů v digitální podobě musí být ukládány v odpovídajícím archivačním formátu PDF/A. (dle §23, odst. 2 vyhlášky č. 259/2012 Sb., o podrobnostech výkonu spisové služby)</w:t>
            </w:r>
          </w:p>
        </w:tc>
        <w:tc>
          <w:tcPr>
            <w:tcW w:w="0" w:type="auto"/>
          </w:tcPr>
          <w:p w14:paraId="144BCD00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C915EF" w:rsidRPr="001C500D" w14:paraId="144BCD1C" w14:textId="77777777" w:rsidTr="007B5B36">
        <w:tc>
          <w:tcPr>
            <w:tcW w:w="0" w:type="auto"/>
          </w:tcPr>
          <w:p w14:paraId="144BCD02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Obecné požadavky</w:t>
            </w:r>
          </w:p>
          <w:p w14:paraId="144BCD07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nástroj bude provozován v Technologickém centru ORP.</w:t>
            </w:r>
          </w:p>
          <w:p w14:paraId="144BCD08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Automatická aktualizace dat i číselníků z provozních systémů s možností ručního vstupu.</w:t>
            </w:r>
          </w:p>
          <w:p w14:paraId="144BCD09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Informace budou prezentovány v jednoduché, srozumitelné struktuře ve formě tabulek a grafů.</w:t>
            </w:r>
          </w:p>
          <w:p w14:paraId="144BCD0A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Zajištění přístupových práv dle zodpovědnosti.</w:t>
            </w:r>
          </w:p>
          <w:p w14:paraId="144BCD0B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Přístup pouze přes tenkého klienta.</w:t>
            </w:r>
          </w:p>
          <w:p w14:paraId="144BCD0C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Přístup pro roli supervizora nebo auditora.</w:t>
            </w:r>
          </w:p>
          <w:p w14:paraId="144BCD0D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Umožnění sledování celých operací.</w:t>
            </w:r>
          </w:p>
          <w:p w14:paraId="144BCD0E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Umožnění sledování všech dílčích částí z dané operace.</w:t>
            </w:r>
          </w:p>
          <w:p w14:paraId="144BCD0F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Umožnění nastavení zastupitelnosti.</w:t>
            </w:r>
          </w:p>
          <w:p w14:paraId="144BCD10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Logování všech skutečností zaznamenávající se do dokladů k oběhu dokumentů.</w:t>
            </w:r>
          </w:p>
          <w:p w14:paraId="144BCD11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 xml:space="preserve">Generování úkolů pro účastníky schvalovacích procesů a jejich avizování a zasílání informací o průběhu schvalování prostřednictvím e-mailu. </w:t>
            </w:r>
          </w:p>
          <w:p w14:paraId="144BCD12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Přidělování oprávnění pro nakládání s dokladem na základě přiděleného úkolu.</w:t>
            </w:r>
          </w:p>
          <w:p w14:paraId="144BCD13" w14:textId="77777777" w:rsidR="00C915EF" w:rsidRPr="001C500D" w:rsidRDefault="00C915EF" w:rsidP="008E6D43">
            <w:pPr>
              <w:pStyle w:val="Odrky"/>
              <w:numPr>
                <w:ilvl w:val="0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Umožnění minimálně těchto konfigurací pracovního postupu:</w:t>
            </w:r>
          </w:p>
          <w:p w14:paraId="144BCD14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Definování rolí, které své rozhodnutí musí doložit elektronickým podpisem a rolí, které mají jen poradní/doporučující vyjádření</w:t>
            </w:r>
          </w:p>
          <w:p w14:paraId="144BCD15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Možnost definovat podmínky pro větvení běhu schvalování</w:t>
            </w:r>
          </w:p>
          <w:p w14:paraId="144BCD16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Automatické definování pořadí rolí např. dle organizační struktury</w:t>
            </w:r>
          </w:p>
          <w:p w14:paraId="144BCD17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Změna pořadí účastníků</w:t>
            </w:r>
          </w:p>
          <w:p w14:paraId="144BCD18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Podpora paralelního schvalování (případ schvalování více útvary současně)</w:t>
            </w:r>
          </w:p>
          <w:p w14:paraId="144BCD19" w14:textId="77777777" w:rsidR="00C915EF" w:rsidRPr="001C500D" w:rsidRDefault="00C915EF" w:rsidP="008E6D43">
            <w:pPr>
              <w:pStyle w:val="Odrky"/>
              <w:numPr>
                <w:ilvl w:val="1"/>
                <w:numId w:val="10"/>
              </w:numPr>
              <w:spacing w:before="60" w:after="60"/>
              <w:rPr>
                <w:rFonts w:cs="Arial"/>
              </w:rPr>
            </w:pPr>
            <w:r w:rsidRPr="001C500D">
              <w:rPr>
                <w:rFonts w:cs="Arial"/>
              </w:rPr>
              <w:t>Přidání/odebrání účastníků procesu v průběhu schvalování</w:t>
            </w:r>
          </w:p>
          <w:p w14:paraId="144BCD1A" w14:textId="77777777" w:rsidR="00C915EF" w:rsidRPr="001C500D" w:rsidRDefault="00C915EF" w:rsidP="007B5B36">
            <w:pPr>
              <w:pStyle w:val="Odrky"/>
              <w:numPr>
                <w:ilvl w:val="0"/>
                <w:numId w:val="0"/>
              </w:numPr>
              <w:rPr>
                <w:rFonts w:cs="Arial"/>
              </w:rPr>
            </w:pPr>
          </w:p>
        </w:tc>
        <w:tc>
          <w:tcPr>
            <w:tcW w:w="0" w:type="auto"/>
          </w:tcPr>
          <w:p w14:paraId="144BCD1B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C915EF" w:rsidRPr="001C500D" w14:paraId="144BCD43" w14:textId="77777777" w:rsidTr="007B5B36">
        <w:tc>
          <w:tcPr>
            <w:tcW w:w="0" w:type="auto"/>
          </w:tcPr>
          <w:p w14:paraId="144BCD1D" w14:textId="77777777" w:rsidR="00C915EF" w:rsidRPr="001C500D" w:rsidRDefault="00C915EF" w:rsidP="007B5B36">
            <w:pPr>
              <w:spacing w:line="360" w:lineRule="auto"/>
              <w:rPr>
                <w:rFonts w:cs="Arial"/>
              </w:rPr>
            </w:pPr>
            <w:r w:rsidRPr="001C500D">
              <w:rPr>
                <w:rFonts w:cs="Arial"/>
              </w:rPr>
              <w:t>Požadavky na Workflow</w:t>
            </w:r>
          </w:p>
          <w:p w14:paraId="144BCD1E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podporu a konfiguraci libovolného dokladu schvalovaného dle zákona č. 320/2001 Sb. o finanční kontrole v platném znění</w:t>
            </w:r>
          </w:p>
          <w:p w14:paraId="144BCD1F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Přístup pro roli supervizora nebo auditora</w:t>
            </w:r>
          </w:p>
          <w:p w14:paraId="144BCD20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sledování celých operací</w:t>
            </w:r>
          </w:p>
          <w:p w14:paraId="144BCD21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sledování všech částí operace</w:t>
            </w:r>
          </w:p>
          <w:p w14:paraId="144BCD22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nastavení zastupitelnosti</w:t>
            </w:r>
          </w:p>
          <w:p w14:paraId="144BCD23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logování všech skutečností zaznamenávající se do dokladů k oběhu dokumentů</w:t>
            </w:r>
          </w:p>
          <w:p w14:paraId="144BCD24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Přidělovat oprávnění pro nakládání s dokladem na základě přiděleného úkolu</w:t>
            </w:r>
          </w:p>
          <w:p w14:paraId="144BCD25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lastRenderedPageBreak/>
              <w:t>Informovat o všech závažných skutečnostech při schvalování všech dotyčných rolí ve workflow</w:t>
            </w:r>
          </w:p>
          <w:p w14:paraId="144BCD26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konfiguraci položek, které se vyplňují, jsou editovatelné a jsou povinné</w:t>
            </w:r>
          </w:p>
          <w:p w14:paraId="144BCD27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Emailová notifikace včetně odkazů do aplikace na konkrétní doklady</w:t>
            </w:r>
          </w:p>
          <w:p w14:paraId="144BCD28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Zaznamenávat veškeré skutečnosti o schvalování do dokladu o provedení řídící kontroly (auditní stopa)</w:t>
            </w:r>
          </w:p>
          <w:p w14:paraId="144BCD2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Konfigurovat doklad pro každý typ dokumentu samostatně</w:t>
            </w:r>
          </w:p>
          <w:p w14:paraId="144BCD2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Konfigurace libovolného počtu rolí s právem rozhodnutí (vyžadován el. podpis) při dodržení zákonných povinností</w:t>
            </w:r>
          </w:p>
          <w:p w14:paraId="144BCD2B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konfiguraci jiných, než zákonných rolí do oběhu schvalovaných dokumentů</w:t>
            </w:r>
          </w:p>
          <w:p w14:paraId="144BCD2C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Konfigurace libovolného počtu rolí s právem doporučení (není vyžadován el. podpis)</w:t>
            </w:r>
          </w:p>
          <w:p w14:paraId="144BCD2D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doplnění komentáře při schvalování dokladů</w:t>
            </w:r>
          </w:p>
          <w:p w14:paraId="144BCD2E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Vynucovat komentář při zamítnutí dokladů a informovat předešlé účastníky workflow o zamítnutí</w:t>
            </w:r>
          </w:p>
          <w:p w14:paraId="144BCD2F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 každém okamžiku mít informaci o stavu schvalování</w:t>
            </w:r>
          </w:p>
          <w:p w14:paraId="144BCD30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nadefinovat počet dní, který je na celé schvalování dokladu k dispozici.</w:t>
            </w:r>
          </w:p>
          <w:p w14:paraId="144BCD31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přidání osoby, která je ad-hoc přidána ve workflow a vyjadřuje se pouze k jednomu konkrétnímu dokladu</w:t>
            </w:r>
          </w:p>
          <w:p w14:paraId="144BCD32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Informovat o nesouladu při párování závazku a výdaje, nároku a příjmu</w:t>
            </w:r>
          </w:p>
          <w:p w14:paraId="144BCD33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Informovat o nesouladu v případě, kdy organizace je na seznamu nespolehlivých plátců anebo účet, na který má proběhnout platba není v seznamu</w:t>
            </w:r>
          </w:p>
          <w:p w14:paraId="144BCD34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Informovat pokud byl v poslední době přidán </w:t>
            </w:r>
            <w:r w:rsidR="00001E9F" w:rsidRPr="001C500D">
              <w:rPr>
                <w:rFonts w:cs="Arial"/>
              </w:rPr>
              <w:t xml:space="preserve">obsahově </w:t>
            </w:r>
            <w:r w:rsidRPr="001C500D">
              <w:rPr>
                <w:rFonts w:cs="Arial"/>
              </w:rPr>
              <w:t>podobný typ dokladu do schvalování (zabránění duplicitního schvalování jednoho účetního dokladu)</w:t>
            </w:r>
          </w:p>
          <w:p w14:paraId="144BCD35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přikládat do záznamu o provedení řídící kontroly informace z jednotlivých příloh připojených ke schválenému dokladu</w:t>
            </w:r>
          </w:p>
          <w:p w14:paraId="144BCD36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Umožnit možnost reportování o časovém a finančním vypořádání schvalovaných dokladů</w:t>
            </w:r>
          </w:p>
          <w:p w14:paraId="144BCD37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Neumožnit schválení výdaje </w:t>
            </w:r>
            <w:r w:rsidR="00DC4D03" w:rsidRPr="001C500D">
              <w:rPr>
                <w:rFonts w:cs="Arial"/>
              </w:rPr>
              <w:t xml:space="preserve">dokladem </w:t>
            </w:r>
            <w:r w:rsidRPr="001C500D">
              <w:rPr>
                <w:rFonts w:cs="Arial"/>
              </w:rPr>
              <w:t>vázan</w:t>
            </w:r>
            <w:r w:rsidR="00DC4D03" w:rsidRPr="001C500D">
              <w:rPr>
                <w:rFonts w:cs="Arial"/>
              </w:rPr>
              <w:t>ým</w:t>
            </w:r>
            <w:r w:rsidRPr="001C500D">
              <w:rPr>
                <w:rFonts w:cs="Arial"/>
              </w:rPr>
              <w:t xml:space="preserve"> na jiné časové období, </w:t>
            </w:r>
          </w:p>
          <w:p w14:paraId="144BCD38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Generování auditní stopy ve formátu státem uznávaného standardu pro středně dobou archivaci</w:t>
            </w:r>
          </w:p>
          <w:p w14:paraId="144BCD39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Vyžadovat pouze platné elektronické podpisy</w:t>
            </w:r>
          </w:p>
          <w:p w14:paraId="144BCD3A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elektronické podpisy doplňovat o časová razítka</w:t>
            </w:r>
          </w:p>
          <w:p w14:paraId="144BCD3B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konfigurace vzhledu auditní stopy</w:t>
            </w:r>
          </w:p>
          <w:p w14:paraId="144BCD3C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Možnost doplnit i jiné než standardní položky formuláře</w:t>
            </w:r>
          </w:p>
          <w:p w14:paraId="144BCD3D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Logování veškerých změn provedených na daném dokladu</w:t>
            </w:r>
          </w:p>
          <w:p w14:paraId="144BCD3E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Podpora paralelního běhu jednoho dokladu</w:t>
            </w:r>
          </w:p>
          <w:p w14:paraId="144BCD3F" w14:textId="77777777" w:rsidR="00C915EF" w:rsidRPr="005161BB" w:rsidRDefault="00C915EF" w:rsidP="005161BB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 xml:space="preserve">Podpora více workflow pro jeden </w:t>
            </w:r>
            <w:r w:rsidR="00CF6351" w:rsidRPr="001C500D">
              <w:rPr>
                <w:rFonts w:cs="Arial"/>
              </w:rPr>
              <w:t xml:space="preserve">typ </w:t>
            </w:r>
            <w:r w:rsidRPr="001C500D">
              <w:rPr>
                <w:rFonts w:cs="Arial"/>
              </w:rPr>
              <w:t>doklad</w:t>
            </w:r>
            <w:r w:rsidR="00CF6351" w:rsidRPr="001C500D">
              <w:rPr>
                <w:rFonts w:cs="Arial"/>
              </w:rPr>
              <w:t>u</w:t>
            </w:r>
            <w:r w:rsidRPr="001C500D">
              <w:rPr>
                <w:rFonts w:cs="Arial"/>
              </w:rPr>
              <w:t xml:space="preserve"> (</w:t>
            </w:r>
            <w:r w:rsidR="00CF6351" w:rsidRPr="001C500D">
              <w:rPr>
                <w:rFonts w:cs="Arial"/>
              </w:rPr>
              <w:t xml:space="preserve">např. </w:t>
            </w:r>
            <w:r w:rsidRPr="001C500D">
              <w:rPr>
                <w:rFonts w:cs="Arial"/>
              </w:rPr>
              <w:t xml:space="preserve">faktura pro </w:t>
            </w:r>
            <w:r w:rsidR="00EE3103">
              <w:rPr>
                <w:rFonts w:cs="Arial"/>
              </w:rPr>
              <w:t>PO1</w:t>
            </w:r>
            <w:r w:rsidRPr="001C500D">
              <w:rPr>
                <w:rFonts w:cs="Arial"/>
              </w:rPr>
              <w:t xml:space="preserve">, faktura pro </w:t>
            </w:r>
            <w:r w:rsidR="00EE3103">
              <w:rPr>
                <w:rFonts w:cs="Arial"/>
              </w:rPr>
              <w:t>PO2</w:t>
            </w:r>
            <w:r w:rsidRPr="001C500D">
              <w:rPr>
                <w:rFonts w:cs="Arial"/>
              </w:rPr>
              <w:t>, atd.)</w:t>
            </w:r>
          </w:p>
          <w:p w14:paraId="144BCD40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Dodržení všech legislativních požadavků pro elektronický výkon řídící kontroly, elektronické podpisy a archivnictví.</w:t>
            </w:r>
          </w:p>
          <w:p w14:paraId="144BCD41" w14:textId="77777777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1C500D">
              <w:rPr>
                <w:rFonts w:cs="Arial"/>
              </w:rPr>
              <w:t>Podpora pro analytické služby (BI)</w:t>
            </w:r>
          </w:p>
        </w:tc>
        <w:tc>
          <w:tcPr>
            <w:tcW w:w="0" w:type="auto"/>
          </w:tcPr>
          <w:p w14:paraId="144BCD42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lastRenderedPageBreak/>
              <w:t>ANO/NE</w:t>
            </w:r>
          </w:p>
        </w:tc>
      </w:tr>
      <w:tr w:rsidR="00C915EF" w:rsidRPr="001C500D" w14:paraId="144BCD4E" w14:textId="77777777" w:rsidTr="007B5B36">
        <w:tc>
          <w:tcPr>
            <w:tcW w:w="0" w:type="auto"/>
          </w:tcPr>
          <w:p w14:paraId="144BCD44" w14:textId="799B68BA" w:rsidR="00C915EF" w:rsidRPr="004025BE" w:rsidRDefault="00C915EF" w:rsidP="007B5B36">
            <w:pPr>
              <w:spacing w:line="360" w:lineRule="auto"/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t>Funkce workflow</w:t>
            </w:r>
          </w:p>
          <w:p w14:paraId="144BCD45" w14:textId="7E9C244D" w:rsidR="00C915EF" w:rsidRPr="004025BE" w:rsidRDefault="00C915EF" w:rsidP="007B5B36">
            <w:pPr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t>Systém bude vybaven designerem procesů, který bude splňovat minimálně požadavky:</w:t>
            </w:r>
          </w:p>
          <w:p w14:paraId="144BCD46" w14:textId="212A872B" w:rsidR="00C915EF" w:rsidRPr="004025BE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t xml:space="preserve">zakreslení uzlů procesu a vazeb mezi uzly </w:t>
            </w:r>
          </w:p>
          <w:p w14:paraId="144BCD47" w14:textId="7394899A" w:rsidR="00C915EF" w:rsidRPr="004025BE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t>možnost procesy organizovat do složek s libovolnou složitostí adresářové struktury</w:t>
            </w:r>
          </w:p>
          <w:p w14:paraId="144BCD48" w14:textId="708BA854" w:rsidR="00C915EF" w:rsidRPr="004025BE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t>definice kontrolních pravidel na vazby mezi uzly, pro jednotlivá pole dynamického formuláře přiřazeného protokolu</w:t>
            </w:r>
          </w:p>
          <w:p w14:paraId="144BCD49" w14:textId="02688DE9" w:rsidR="00C915EF" w:rsidRPr="004025BE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lastRenderedPageBreak/>
              <w:t>definice oprávnění na jednotlivé uzly procesu, a to jak na uživatele či skupiny</w:t>
            </w:r>
          </w:p>
          <w:p w14:paraId="144BCD4A" w14:textId="546ECD05" w:rsidR="00C915EF" w:rsidRPr="004025BE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t>definice oprávnění musí být schopna řídit oprávnění na podsložkách protokolů v libovolném zanoření</w:t>
            </w:r>
          </w:p>
          <w:p w14:paraId="144BCD4B" w14:textId="4090FBE8" w:rsidR="00C915EF" w:rsidRPr="004025BE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t>Definice oprávnění na vazby mezi uzly - definuje, kdo může dokument předat do dalšího uzlu</w:t>
            </w:r>
          </w:p>
          <w:p w14:paraId="144BCD4C" w14:textId="151CBA18" w:rsidR="00C915EF" w:rsidRPr="001C500D" w:rsidRDefault="00C915EF" w:rsidP="00C915EF">
            <w:pPr>
              <w:pStyle w:val="Odrky"/>
              <w:spacing w:before="60" w:after="60"/>
              <w:ind w:left="1080" w:hanging="360"/>
              <w:rPr>
                <w:rFonts w:cs="Arial"/>
              </w:rPr>
            </w:pPr>
            <w:r w:rsidRPr="004025BE">
              <w:rPr>
                <w:rFonts w:cs="Arial"/>
                <w:strike/>
                <w:highlight w:val="yellow"/>
              </w:rPr>
              <w:t>Definice oznamování o manipulaci s dokumentem na jednotlivých uzlech formou</w:t>
            </w:r>
            <w:r w:rsidRPr="004025BE">
              <w:rPr>
                <w:rFonts w:cs="Arial"/>
                <w:highlight w:val="yellow"/>
              </w:rPr>
              <w:t xml:space="preserve"> </w:t>
            </w:r>
            <w:r w:rsidRPr="004025BE">
              <w:rPr>
                <w:rFonts w:cs="Arial"/>
                <w:strike/>
                <w:highlight w:val="yellow"/>
              </w:rPr>
              <w:t>emailové zprávy, oznámení může být na uzlu libovolné množství</w:t>
            </w:r>
          </w:p>
        </w:tc>
        <w:tc>
          <w:tcPr>
            <w:tcW w:w="0" w:type="auto"/>
          </w:tcPr>
          <w:p w14:paraId="144BCD4D" w14:textId="77777777" w:rsidR="00C915EF" w:rsidRPr="004025BE" w:rsidRDefault="00C915EF" w:rsidP="007B5B36">
            <w:pPr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lastRenderedPageBreak/>
              <w:t>ANO/NE</w:t>
            </w:r>
          </w:p>
        </w:tc>
      </w:tr>
      <w:tr w:rsidR="00C915EF" w:rsidRPr="001C500D" w14:paraId="144BCD57" w14:textId="77777777" w:rsidTr="004025BE">
        <w:tc>
          <w:tcPr>
            <w:tcW w:w="0" w:type="auto"/>
            <w:tcBorders>
              <w:bottom w:val="single" w:sz="8" w:space="0" w:color="17365D" w:themeColor="text2" w:themeShade="BF"/>
            </w:tcBorders>
          </w:tcPr>
          <w:p w14:paraId="144BCD4F" w14:textId="77777777" w:rsidR="00C915EF" w:rsidRPr="001C500D" w:rsidRDefault="00CF6351" w:rsidP="007B5B36">
            <w:pPr>
              <w:rPr>
                <w:rFonts w:cs="Arial"/>
              </w:rPr>
            </w:pPr>
            <w:r w:rsidRPr="001C500D">
              <w:rPr>
                <w:rFonts w:cs="Arial"/>
              </w:rPr>
              <w:t>Další požadavky</w:t>
            </w:r>
          </w:p>
          <w:p w14:paraId="144BCD50" w14:textId="77777777" w:rsidR="00330B4E" w:rsidRPr="001C500D" w:rsidRDefault="00C915EF" w:rsidP="00C915EF">
            <w:pPr>
              <w:pStyle w:val="Odstavecseseznamem"/>
              <w:numPr>
                <w:ilvl w:val="0"/>
                <w:numId w:val="11"/>
              </w:numPr>
              <w:rPr>
                <w:rFonts w:cs="Arial"/>
              </w:rPr>
            </w:pPr>
            <w:r w:rsidRPr="001C500D">
              <w:rPr>
                <w:rFonts w:cs="Arial"/>
              </w:rPr>
              <w:t xml:space="preserve">Zřizovatel i jeho PO </w:t>
            </w:r>
            <w:r w:rsidR="00CF6351" w:rsidRPr="001C500D">
              <w:rPr>
                <w:rFonts w:cs="Arial"/>
              </w:rPr>
              <w:t xml:space="preserve">budou mít </w:t>
            </w:r>
            <w:r w:rsidRPr="001C500D">
              <w:rPr>
                <w:rFonts w:cs="Arial"/>
              </w:rPr>
              <w:t>možnost neustále sledovat aktuální čerpání finančního plánu, aktuální stav prostředků na jednotlivých položkách</w:t>
            </w:r>
          </w:p>
          <w:p w14:paraId="144BCD51" w14:textId="47A9C99B" w:rsidR="00330B4E" w:rsidRPr="001C500D" w:rsidRDefault="00330B4E" w:rsidP="000C23FF">
            <w:pPr>
              <w:pStyle w:val="Odstavecseseznamem"/>
              <w:numPr>
                <w:ilvl w:val="0"/>
                <w:numId w:val="11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Systém pro finanční kontrolu PO bude propojen na systémy, které již existují a jsou provozovány v rámci města. Jedná se o následující:</w:t>
            </w:r>
          </w:p>
          <w:p w14:paraId="144BCD52" w14:textId="77777777" w:rsidR="00330B4E" w:rsidRPr="001C500D" w:rsidRDefault="00330B4E" w:rsidP="000C23FF">
            <w:pPr>
              <w:pStyle w:val="Odrky"/>
              <w:numPr>
                <w:ilvl w:val="1"/>
                <w:numId w:val="2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Ekonomika města a jeho organizací</w:t>
            </w:r>
          </w:p>
          <w:p w14:paraId="144BCD53" w14:textId="6362C943" w:rsidR="00330B4E" w:rsidRPr="004025BE" w:rsidRDefault="00330B4E" w:rsidP="000C23FF">
            <w:pPr>
              <w:pStyle w:val="Odrky"/>
              <w:numPr>
                <w:ilvl w:val="1"/>
                <w:numId w:val="2"/>
              </w:numPr>
              <w:rPr>
                <w:rFonts w:cs="Arial"/>
                <w:strike/>
                <w:highlight w:val="yellow"/>
              </w:rPr>
            </w:pPr>
            <w:r w:rsidRPr="004025BE">
              <w:rPr>
                <w:rFonts w:cs="Arial"/>
                <w:strike/>
                <w:highlight w:val="yellow"/>
              </w:rPr>
              <w:t>Elektronick</w:t>
            </w:r>
            <w:r w:rsidR="0066221F" w:rsidRPr="004025BE">
              <w:rPr>
                <w:rFonts w:cs="Arial"/>
                <w:strike/>
                <w:highlight w:val="yellow"/>
              </w:rPr>
              <w:t>á</w:t>
            </w:r>
            <w:r w:rsidRPr="004025BE">
              <w:rPr>
                <w:rFonts w:cs="Arial"/>
                <w:strike/>
                <w:highlight w:val="yellow"/>
              </w:rPr>
              <w:t xml:space="preserve"> </w:t>
            </w:r>
            <w:r w:rsidR="0066221F" w:rsidRPr="004025BE">
              <w:rPr>
                <w:rFonts w:cs="Arial"/>
                <w:strike/>
                <w:highlight w:val="yellow"/>
              </w:rPr>
              <w:t>finanční kontrola</w:t>
            </w:r>
            <w:r w:rsidRPr="004025BE">
              <w:rPr>
                <w:rFonts w:cs="Arial"/>
                <w:strike/>
                <w:highlight w:val="yellow"/>
              </w:rPr>
              <w:t xml:space="preserve"> </w:t>
            </w:r>
          </w:p>
          <w:p w14:paraId="144BCD54" w14:textId="77777777" w:rsidR="00C915EF" w:rsidRDefault="00330B4E" w:rsidP="00145570">
            <w:pPr>
              <w:pStyle w:val="Odrky"/>
              <w:numPr>
                <w:ilvl w:val="1"/>
                <w:numId w:val="2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Napojení na systém Active Directory</w:t>
            </w:r>
          </w:p>
          <w:p w14:paraId="3C0781F5" w14:textId="2C68B630" w:rsidR="00092508" w:rsidRPr="004025BE" w:rsidRDefault="00092508" w:rsidP="00092508">
            <w:pPr>
              <w:pStyle w:val="Odrky"/>
              <w:numPr>
                <w:ilvl w:val="1"/>
                <w:numId w:val="2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Elektronické schvalování</w:t>
            </w:r>
          </w:p>
          <w:p w14:paraId="144BCD55" w14:textId="77777777" w:rsidR="00C915EF" w:rsidRPr="001C500D" w:rsidRDefault="00C915EF" w:rsidP="007B5B36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bottom w:val="single" w:sz="8" w:space="0" w:color="17365D" w:themeColor="text2" w:themeShade="BF"/>
            </w:tcBorders>
          </w:tcPr>
          <w:p w14:paraId="144BCD56" w14:textId="77777777" w:rsidR="00C915EF" w:rsidRPr="001C500D" w:rsidRDefault="00C915EF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092508" w:rsidRPr="001C500D" w14:paraId="08B2DE20" w14:textId="77777777" w:rsidTr="007B5B36">
        <w:tc>
          <w:tcPr>
            <w:tcW w:w="0" w:type="auto"/>
          </w:tcPr>
          <w:p w14:paraId="3EA8C586" w14:textId="24EE4DC6" w:rsidR="00092508" w:rsidRPr="004025BE" w:rsidRDefault="00092508" w:rsidP="007B5B36">
            <w:p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Komunikační portál</w:t>
            </w:r>
          </w:p>
          <w:p w14:paraId="2C57C424" w14:textId="77777777" w:rsidR="0010301C" w:rsidRPr="004025BE" w:rsidRDefault="0010301C" w:rsidP="007B5B36">
            <w:pPr>
              <w:rPr>
                <w:rFonts w:cs="Arial"/>
                <w:highlight w:val="yellow"/>
              </w:rPr>
            </w:pPr>
          </w:p>
          <w:p w14:paraId="1239E275" w14:textId="249968D7" w:rsidR="0010301C" w:rsidRPr="004025BE" w:rsidRDefault="0010301C" w:rsidP="007B5B36">
            <w:p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Požadovaná funkcionalita:</w:t>
            </w:r>
          </w:p>
          <w:p w14:paraId="6BAE7686" w14:textId="746743E1" w:rsidR="00092508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Přehledný n</w:t>
            </w:r>
            <w:r w:rsidR="00092508" w:rsidRPr="004025BE">
              <w:rPr>
                <w:rFonts w:cs="Arial"/>
                <w:highlight w:val="yellow"/>
              </w:rPr>
              <w:t>ástroj na komunikaci mezi PO a zřizovatelem</w:t>
            </w:r>
          </w:p>
          <w:p w14:paraId="18D17B18" w14:textId="1CCAB458" w:rsidR="0010301C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Založený na webových technologiích bez nutnosti instalace klienta</w:t>
            </w:r>
          </w:p>
          <w:p w14:paraId="5CB24A83" w14:textId="1D4B0E70" w:rsidR="0010301C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Provoz v technologickém centru zřizovatele</w:t>
            </w:r>
          </w:p>
          <w:p w14:paraId="505EDF3B" w14:textId="00A60DBF" w:rsidR="00763C3B" w:rsidRPr="004025BE" w:rsidRDefault="00763C3B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Sdílení informací mezi zřizovatelem a zřizovanými PO</w:t>
            </w:r>
          </w:p>
          <w:p w14:paraId="49E2C400" w14:textId="0DE09FF0" w:rsidR="00823B16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 xml:space="preserve">Sdílení dokumentů </w:t>
            </w:r>
          </w:p>
          <w:p w14:paraId="65D47FD6" w14:textId="03DE6064" w:rsidR="0010301C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Možnost metodické podpory zřizovaných PO</w:t>
            </w:r>
          </w:p>
          <w:p w14:paraId="0A9D16CD" w14:textId="3440BB38" w:rsidR="00823B16" w:rsidRPr="004025BE" w:rsidRDefault="00823B16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Zadávání úkolů PO</w:t>
            </w:r>
            <w:r w:rsidR="0010301C" w:rsidRPr="004025BE">
              <w:rPr>
                <w:rFonts w:cs="Arial"/>
                <w:highlight w:val="yellow"/>
              </w:rPr>
              <w:t xml:space="preserve"> (úkolování, termínování)</w:t>
            </w:r>
          </w:p>
          <w:p w14:paraId="69842417" w14:textId="1ABBE30C" w:rsidR="0010301C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Jednotná báze znalostních postupů – zadávání dotazů ze strany PO směrem k městu a možnost dohledání známých a opakujících se problémů/dotazů.</w:t>
            </w:r>
          </w:p>
          <w:p w14:paraId="5487ADD7" w14:textId="2A0D9331" w:rsidR="0010301C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Zabezpečený přístup, šifrování platným certifikátem</w:t>
            </w:r>
          </w:p>
          <w:p w14:paraId="7BEF7880" w14:textId="2D313696" w:rsidR="0010301C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Historie a archivace vzájemné komunikace</w:t>
            </w:r>
          </w:p>
          <w:p w14:paraId="35020ED0" w14:textId="10B04B94" w:rsidR="0010301C" w:rsidRPr="004025BE" w:rsidRDefault="0010301C" w:rsidP="004025BE">
            <w:pPr>
              <w:pStyle w:val="Odstavecseseznamem"/>
              <w:numPr>
                <w:ilvl w:val="0"/>
                <w:numId w:val="36"/>
              </w:numPr>
              <w:rPr>
                <w:rFonts w:cs="Arial"/>
                <w:highlight w:val="yellow"/>
              </w:rPr>
            </w:pPr>
            <w:r w:rsidRPr="004025BE">
              <w:rPr>
                <w:rFonts w:cs="Arial"/>
                <w:highlight w:val="yellow"/>
              </w:rPr>
              <w:t>Full text vyhledávání</w:t>
            </w:r>
          </w:p>
          <w:p w14:paraId="27755E60" w14:textId="77777777" w:rsidR="0010301C" w:rsidRPr="0010301C" w:rsidRDefault="0010301C" w:rsidP="0010301C">
            <w:pPr>
              <w:rPr>
                <w:rFonts w:cs="Arial"/>
              </w:rPr>
            </w:pPr>
          </w:p>
          <w:p w14:paraId="7B141102" w14:textId="77777777" w:rsidR="00092508" w:rsidRPr="001C500D" w:rsidRDefault="00092508" w:rsidP="007B5B36">
            <w:pPr>
              <w:rPr>
                <w:rFonts w:cs="Arial"/>
              </w:rPr>
            </w:pPr>
          </w:p>
        </w:tc>
        <w:tc>
          <w:tcPr>
            <w:tcW w:w="0" w:type="auto"/>
          </w:tcPr>
          <w:p w14:paraId="4BDD6D31" w14:textId="4EBAA621" w:rsidR="00092508" w:rsidRPr="001C500D" w:rsidRDefault="0010301C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8E6D43" w:rsidRPr="001C500D" w14:paraId="144BCD64" w14:textId="77777777" w:rsidTr="007B5B36">
        <w:tc>
          <w:tcPr>
            <w:tcW w:w="0" w:type="auto"/>
          </w:tcPr>
          <w:p w14:paraId="144BCD58" w14:textId="77777777" w:rsidR="008E6D43" w:rsidRPr="001C500D" w:rsidRDefault="008E6D43" w:rsidP="007B5B36">
            <w:pPr>
              <w:rPr>
                <w:rFonts w:cs="Arial"/>
              </w:rPr>
            </w:pPr>
            <w:r w:rsidRPr="000C23FF">
              <w:rPr>
                <w:rFonts w:cs="Arial"/>
              </w:rPr>
              <w:t>Monitoring a audit</w:t>
            </w:r>
          </w:p>
          <w:p w14:paraId="144BCD59" w14:textId="77777777" w:rsidR="008E6D43" w:rsidRPr="001C500D" w:rsidRDefault="008E6D43" w:rsidP="007B5B36">
            <w:pPr>
              <w:rPr>
                <w:rFonts w:cs="Arial"/>
              </w:rPr>
            </w:pPr>
          </w:p>
          <w:p w14:paraId="144BCD5A" w14:textId="75A97D34" w:rsidR="008E6D43" w:rsidRPr="001C500D" w:rsidRDefault="008E6D43" w:rsidP="008E6D43">
            <w:pPr>
              <w:rPr>
                <w:rFonts w:cs="Arial"/>
              </w:rPr>
            </w:pPr>
            <w:r w:rsidRPr="001C500D">
              <w:rPr>
                <w:rFonts w:cs="Arial"/>
              </w:rPr>
              <w:t xml:space="preserve">Sada reportů, díky kterým se dají sledovat jak informace o fungování a efektivnosti vykonávaných procesů, tak také nastalá rizika, porušení a základní ekonomická data. Současně tato funkčnost slouží jako archiv záznamů všech řídících kontrol, které proběhly a díky této databázi </w:t>
            </w:r>
            <w:r w:rsidR="00AD6E29" w:rsidRPr="001C500D">
              <w:rPr>
                <w:rFonts w:cs="Arial"/>
              </w:rPr>
              <w:t>lze</w:t>
            </w:r>
            <w:r w:rsidRPr="001C500D">
              <w:rPr>
                <w:rFonts w:cs="Arial"/>
              </w:rPr>
              <w:t xml:space="preserve"> </w:t>
            </w:r>
            <w:r w:rsidR="00AD6E29" w:rsidRPr="001C500D">
              <w:rPr>
                <w:rFonts w:cs="Arial"/>
              </w:rPr>
              <w:t xml:space="preserve">přistupovat </w:t>
            </w:r>
            <w:r w:rsidRPr="001C500D">
              <w:rPr>
                <w:rFonts w:cs="Arial"/>
              </w:rPr>
              <w:t>k jednotlivým dokladům. Speciální sestavy umožňují uživatelům sestavit si požadované výstupy dle vlastního přání. Reporty budou generovány zejména v oblasti:</w:t>
            </w:r>
          </w:p>
          <w:p w14:paraId="144BCD5B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 xml:space="preserve">1. </w:t>
            </w:r>
            <w:r w:rsidR="00CD3DCF">
              <w:rPr>
                <w:rFonts w:cs="Arial"/>
              </w:rPr>
              <w:t xml:space="preserve">Plnění </w:t>
            </w:r>
            <w:r w:rsidRPr="001C500D">
              <w:rPr>
                <w:rFonts w:cs="Arial"/>
              </w:rPr>
              <w:t>finančního plánu.</w:t>
            </w:r>
          </w:p>
          <w:p w14:paraId="144BCD5C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>2. Počet rizik.</w:t>
            </w:r>
          </w:p>
          <w:p w14:paraId="144BCD5D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>3. Počet pochybení.</w:t>
            </w:r>
          </w:p>
          <w:p w14:paraId="144BCD5E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 xml:space="preserve">4. </w:t>
            </w:r>
            <w:r w:rsidR="00CD3DCF">
              <w:rPr>
                <w:rFonts w:cs="Arial"/>
              </w:rPr>
              <w:t xml:space="preserve">Účetní závěrka </w:t>
            </w:r>
          </w:p>
          <w:p w14:paraId="144BCD5F" w14:textId="77777777" w:rsidR="008E6D43" w:rsidRPr="001C500D" w:rsidRDefault="008E6D43" w:rsidP="008E6D43">
            <w:pPr>
              <w:ind w:left="708"/>
              <w:rPr>
                <w:rFonts w:cs="Arial"/>
              </w:rPr>
            </w:pPr>
            <w:r w:rsidRPr="001C500D">
              <w:rPr>
                <w:rFonts w:cs="Arial"/>
              </w:rPr>
              <w:t>5. Ekonomické ukazatele.</w:t>
            </w:r>
          </w:p>
          <w:p w14:paraId="144BCD60" w14:textId="77777777" w:rsidR="0066221F" w:rsidRDefault="0066221F" w:rsidP="008E6D43">
            <w:pPr>
              <w:rPr>
                <w:rFonts w:cs="Arial"/>
              </w:rPr>
            </w:pPr>
          </w:p>
          <w:p w14:paraId="144BCD61" w14:textId="77777777" w:rsidR="008E6D43" w:rsidRPr="001C500D" w:rsidRDefault="008E6D43" w:rsidP="008E6D43">
            <w:pPr>
              <w:rPr>
                <w:rFonts w:cs="Arial"/>
              </w:rPr>
            </w:pPr>
            <w:r w:rsidRPr="001C500D">
              <w:rPr>
                <w:rFonts w:cs="Arial"/>
              </w:rPr>
              <w:t xml:space="preserve">Pro PO města bude zřízen výstup tak, aby </w:t>
            </w:r>
            <w:r w:rsidR="00483A5F" w:rsidRPr="001C500D">
              <w:rPr>
                <w:rFonts w:cs="Arial"/>
              </w:rPr>
              <w:t> byl z jejich strany kontrolovatelný</w:t>
            </w:r>
            <w:r w:rsidRPr="001C500D">
              <w:rPr>
                <w:rFonts w:cs="Arial"/>
              </w:rPr>
              <w:t>. Management PO</w:t>
            </w:r>
            <w:r w:rsidR="00CD3DCF">
              <w:rPr>
                <w:rFonts w:cs="Arial"/>
              </w:rPr>
              <w:t xml:space="preserve"> a zřizovatele</w:t>
            </w:r>
            <w:r w:rsidRPr="001C500D">
              <w:rPr>
                <w:rFonts w:cs="Arial"/>
              </w:rPr>
              <w:t xml:space="preserve"> bude mít právo přístupu pro čtení </w:t>
            </w:r>
            <w:r w:rsidR="00483A5F" w:rsidRPr="001C500D">
              <w:rPr>
                <w:rFonts w:cs="Arial"/>
              </w:rPr>
              <w:t xml:space="preserve">těchto </w:t>
            </w:r>
            <w:r w:rsidRPr="001C500D">
              <w:rPr>
                <w:rFonts w:cs="Arial"/>
              </w:rPr>
              <w:t>výsledků.</w:t>
            </w:r>
          </w:p>
          <w:p w14:paraId="144BCD62" w14:textId="77777777" w:rsidR="008E6D43" w:rsidRPr="001C500D" w:rsidRDefault="008E6D43" w:rsidP="000C23FF">
            <w:pPr>
              <w:rPr>
                <w:rFonts w:cs="Arial"/>
              </w:rPr>
            </w:pPr>
          </w:p>
        </w:tc>
        <w:tc>
          <w:tcPr>
            <w:tcW w:w="0" w:type="auto"/>
          </w:tcPr>
          <w:p w14:paraId="144BCD63" w14:textId="77777777" w:rsidR="008E6D43" w:rsidRPr="001C500D" w:rsidRDefault="008E6D43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8E6D43" w:rsidRPr="001C500D" w14:paraId="144BCD6A" w14:textId="77777777" w:rsidTr="007B5B36">
        <w:tc>
          <w:tcPr>
            <w:tcW w:w="0" w:type="auto"/>
          </w:tcPr>
          <w:p w14:paraId="144BCD65" w14:textId="77777777" w:rsidR="008E6D43" w:rsidRPr="001C500D" w:rsidRDefault="008E6D43" w:rsidP="007B5B36">
            <w:pPr>
              <w:rPr>
                <w:rFonts w:cs="Arial"/>
              </w:rPr>
            </w:pPr>
            <w:r w:rsidRPr="001C500D">
              <w:rPr>
                <w:rFonts w:cs="Arial"/>
              </w:rPr>
              <w:t>Licence</w:t>
            </w:r>
          </w:p>
          <w:p w14:paraId="144BCD66" w14:textId="77777777" w:rsidR="008E6D43" w:rsidRPr="001C500D" w:rsidRDefault="008E6D43" w:rsidP="008E6D43">
            <w:pPr>
              <w:rPr>
                <w:rFonts w:cs="Arial"/>
              </w:rPr>
            </w:pPr>
          </w:p>
          <w:p w14:paraId="0CC7CA60" w14:textId="77777777" w:rsidR="001C117D" w:rsidRDefault="00D47F1B" w:rsidP="008E6D43">
            <w:pPr>
              <w:rPr>
                <w:rFonts w:cs="Arial"/>
              </w:rPr>
            </w:pPr>
            <w:r>
              <w:rPr>
                <w:rFonts w:cs="Arial"/>
              </w:rPr>
              <w:t>Dodavatel</w:t>
            </w:r>
            <w:r w:rsidR="008E6D43" w:rsidRPr="001C500D">
              <w:rPr>
                <w:rFonts w:cs="Arial"/>
              </w:rPr>
              <w:t xml:space="preserve"> poskytne nevýhradní, časově neomezenou </w:t>
            </w:r>
            <w:r w:rsidR="008E6D43" w:rsidRPr="00BB315C">
              <w:rPr>
                <w:rFonts w:cs="Arial"/>
              </w:rPr>
              <w:t>multilicenci</w:t>
            </w:r>
            <w:r w:rsidR="008E6D43" w:rsidRPr="001C500D">
              <w:rPr>
                <w:rFonts w:cs="Arial"/>
              </w:rPr>
              <w:t xml:space="preserve"> pro zřizovatele a jim zřizované organiza</w:t>
            </w:r>
            <w:r w:rsidR="00145570">
              <w:rPr>
                <w:rFonts w:cs="Arial"/>
              </w:rPr>
              <w:t>ce na území města Uherský Brod</w:t>
            </w:r>
            <w:r w:rsidR="00E532BC">
              <w:rPr>
                <w:rFonts w:cs="Arial"/>
              </w:rPr>
              <w:t xml:space="preserve">. </w:t>
            </w:r>
          </w:p>
          <w:p w14:paraId="144BCD68" w14:textId="69EDDF0B" w:rsidR="00134C64" w:rsidRPr="00145570" w:rsidRDefault="00134C64" w:rsidP="00A24D8A">
            <w:pPr>
              <w:rPr>
                <w:rFonts w:cs="Arial"/>
              </w:rPr>
            </w:pPr>
          </w:p>
        </w:tc>
        <w:tc>
          <w:tcPr>
            <w:tcW w:w="0" w:type="auto"/>
          </w:tcPr>
          <w:p w14:paraId="144BCD69" w14:textId="77777777" w:rsidR="008E6D43" w:rsidRPr="001C500D" w:rsidRDefault="003754C7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lastRenderedPageBreak/>
              <w:t>ANO/NE</w:t>
            </w:r>
          </w:p>
        </w:tc>
      </w:tr>
      <w:tr w:rsidR="003754C7" w:rsidRPr="001C500D" w14:paraId="144BCD74" w14:textId="77777777" w:rsidTr="007B5B36">
        <w:tc>
          <w:tcPr>
            <w:tcW w:w="0" w:type="auto"/>
          </w:tcPr>
          <w:p w14:paraId="144BCD6B" w14:textId="77777777" w:rsidR="003754C7" w:rsidRPr="001C500D" w:rsidRDefault="003754C7" w:rsidP="003754C7">
            <w:pPr>
              <w:rPr>
                <w:rFonts w:cs="Arial"/>
              </w:rPr>
            </w:pPr>
            <w:r w:rsidRPr="001C500D">
              <w:rPr>
                <w:rFonts w:cs="Arial"/>
              </w:rPr>
              <w:t>Technické požadavky</w:t>
            </w:r>
          </w:p>
          <w:p w14:paraId="144BCD6C" w14:textId="77777777" w:rsidR="003754C7" w:rsidRPr="001C500D" w:rsidRDefault="003754C7" w:rsidP="003754C7">
            <w:pPr>
              <w:rPr>
                <w:rFonts w:cs="Arial"/>
              </w:rPr>
            </w:pPr>
          </w:p>
          <w:p w14:paraId="144BCD6D" w14:textId="77777777" w:rsidR="003754C7" w:rsidRPr="001C500D" w:rsidRDefault="003754C7" w:rsidP="003754C7">
            <w:pPr>
              <w:rPr>
                <w:rFonts w:cs="Arial"/>
              </w:rPr>
            </w:pPr>
            <w:r w:rsidRPr="001C500D">
              <w:rPr>
                <w:rFonts w:cs="Arial"/>
              </w:rPr>
              <w:t xml:space="preserve">systém bude hostován v rámci prostředků města pro jeho organizace. </w:t>
            </w:r>
          </w:p>
          <w:p w14:paraId="144BCD6E" w14:textId="66E31781" w:rsidR="003754C7" w:rsidRPr="004025BE" w:rsidRDefault="003754C7" w:rsidP="006132E9">
            <w:pPr>
              <w:pStyle w:val="Odrky"/>
              <w:numPr>
                <w:ilvl w:val="0"/>
                <w:numId w:val="15"/>
              </w:numPr>
              <w:rPr>
                <w:rFonts w:cs="Arial"/>
                <w:strike/>
                <w:highlight w:val="yellow"/>
              </w:rPr>
            </w:pPr>
            <w:r w:rsidRPr="001C500D">
              <w:rPr>
                <w:rFonts w:cs="Arial"/>
              </w:rPr>
              <w:t xml:space="preserve">Relační databáze - databázová kompatibilita s prostředím zřizovatele  </w:t>
            </w:r>
            <w:r w:rsidRPr="004025BE">
              <w:rPr>
                <w:rFonts w:cs="Arial"/>
                <w:strike/>
                <w:highlight w:val="yellow"/>
              </w:rPr>
              <w:t>MSSQL 2012 nebo vyšším</w:t>
            </w:r>
          </w:p>
          <w:p w14:paraId="144BCD6F" w14:textId="77777777" w:rsidR="003754C7" w:rsidRPr="001C500D" w:rsidRDefault="003754C7" w:rsidP="006132E9">
            <w:pPr>
              <w:pStyle w:val="Odrky"/>
              <w:numPr>
                <w:ilvl w:val="0"/>
                <w:numId w:val="15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Podpora centralizovaného řešení</w:t>
            </w:r>
          </w:p>
          <w:p w14:paraId="144BCD70" w14:textId="77777777" w:rsidR="003754C7" w:rsidRPr="001C500D" w:rsidRDefault="003754C7" w:rsidP="006132E9">
            <w:pPr>
              <w:pStyle w:val="Odrky"/>
              <w:numPr>
                <w:ilvl w:val="0"/>
                <w:numId w:val="15"/>
              </w:numPr>
              <w:rPr>
                <w:rFonts w:cs="Arial"/>
              </w:rPr>
            </w:pPr>
            <w:r w:rsidRPr="001C500D">
              <w:rPr>
                <w:rFonts w:cs="Arial"/>
              </w:rPr>
              <w:t>Provoz pod tenkými klienty – terminálové řešení Citrix, které využívá zřizovatel</w:t>
            </w:r>
          </w:p>
          <w:p w14:paraId="144BCD72" w14:textId="77777777" w:rsidR="003754C7" w:rsidRPr="001C500D" w:rsidRDefault="003754C7" w:rsidP="00916EE8">
            <w:pPr>
              <w:pStyle w:val="Odrky"/>
              <w:numPr>
                <w:ilvl w:val="0"/>
                <w:numId w:val="0"/>
              </w:numPr>
              <w:ind w:left="811" w:hanging="357"/>
              <w:rPr>
                <w:rFonts w:cs="Arial"/>
              </w:rPr>
            </w:pPr>
          </w:p>
        </w:tc>
        <w:tc>
          <w:tcPr>
            <w:tcW w:w="0" w:type="auto"/>
          </w:tcPr>
          <w:p w14:paraId="144BCD73" w14:textId="77777777" w:rsidR="003754C7" w:rsidRPr="001C500D" w:rsidRDefault="003754C7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143695" w:rsidRPr="001C500D" w14:paraId="144BCD77" w14:textId="77777777" w:rsidTr="007B5B36">
        <w:tc>
          <w:tcPr>
            <w:tcW w:w="0" w:type="auto"/>
          </w:tcPr>
          <w:p w14:paraId="144BCD75" w14:textId="77777777" w:rsidR="00143695" w:rsidRPr="001C500D" w:rsidRDefault="00143695" w:rsidP="003A40E7">
            <w:pPr>
              <w:rPr>
                <w:rFonts w:cs="Arial"/>
              </w:rPr>
            </w:pPr>
            <w:r>
              <w:rPr>
                <w:rFonts w:cs="Arial"/>
              </w:rPr>
              <w:t>Součástí dodávky je instalace, konfigurace, nastavení a základní školení v místě sídla zadavatele. Instalace je provedena do technologického prostředí zadavatele.</w:t>
            </w:r>
          </w:p>
        </w:tc>
        <w:tc>
          <w:tcPr>
            <w:tcW w:w="0" w:type="auto"/>
          </w:tcPr>
          <w:p w14:paraId="144BCD76" w14:textId="77777777" w:rsidR="00143695" w:rsidRPr="001C500D" w:rsidRDefault="00143695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A40E7" w:rsidRPr="001C500D" w14:paraId="144BCD7A" w14:textId="77777777" w:rsidTr="007B5B36">
        <w:tc>
          <w:tcPr>
            <w:tcW w:w="0" w:type="auto"/>
          </w:tcPr>
          <w:p w14:paraId="144BCD78" w14:textId="77777777" w:rsidR="003A40E7" w:rsidRDefault="003A40E7" w:rsidP="003A40E7">
            <w:pPr>
              <w:rPr>
                <w:rFonts w:cs="Arial"/>
              </w:rPr>
            </w:pPr>
            <w:r>
              <w:rPr>
                <w:rFonts w:cs="Arial"/>
              </w:rPr>
              <w:t>Dodávka obsahuje i nástroje na správu dodávaného řešení pro min. 2 administrátory a veškeré potřebné licence</w:t>
            </w:r>
          </w:p>
        </w:tc>
        <w:tc>
          <w:tcPr>
            <w:tcW w:w="0" w:type="auto"/>
          </w:tcPr>
          <w:p w14:paraId="144BCD79" w14:textId="77777777" w:rsidR="003A40E7" w:rsidRPr="001C500D" w:rsidRDefault="003A40E7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A40E7" w:rsidRPr="001C500D" w14:paraId="144BCD7D" w14:textId="77777777" w:rsidTr="007B5B36">
        <w:tc>
          <w:tcPr>
            <w:tcW w:w="0" w:type="auto"/>
          </w:tcPr>
          <w:p w14:paraId="144BCD7B" w14:textId="5FBA31D3" w:rsidR="003A40E7" w:rsidRDefault="003A40E7" w:rsidP="003A40E7">
            <w:pPr>
              <w:rPr>
                <w:rFonts w:cs="Arial"/>
              </w:rPr>
            </w:pPr>
            <w:r w:rsidRPr="003A40E7">
              <w:rPr>
                <w:rFonts w:cs="Arial"/>
              </w:rPr>
              <w:t>Součástí dodávky a cenové kalkulace jsou veškeré licence a konektory potřebné k řádnému provedení díla</w:t>
            </w:r>
            <w:r w:rsidR="0096289F">
              <w:rPr>
                <w:rFonts w:cs="Arial"/>
              </w:rPr>
              <w:t xml:space="preserve"> na straně zřizovatele a PO zapojených do projektu</w:t>
            </w:r>
          </w:p>
        </w:tc>
        <w:tc>
          <w:tcPr>
            <w:tcW w:w="0" w:type="auto"/>
          </w:tcPr>
          <w:p w14:paraId="144BCD7C" w14:textId="77777777" w:rsidR="003A40E7" w:rsidRPr="001C500D" w:rsidRDefault="003A40E7" w:rsidP="007B5B36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F741AF" w:rsidRPr="001C500D" w14:paraId="144BCD87" w14:textId="77777777" w:rsidTr="008A391C">
        <w:tc>
          <w:tcPr>
            <w:tcW w:w="0" w:type="auto"/>
            <w:gridSpan w:val="2"/>
          </w:tcPr>
          <w:p w14:paraId="144BCD7E" w14:textId="77777777" w:rsidR="00F741AF" w:rsidRDefault="00F741AF" w:rsidP="00F741AF">
            <w:pPr>
              <w:rPr>
                <w:rFonts w:cs="Arial"/>
              </w:rPr>
            </w:pPr>
            <w:r w:rsidRPr="001C500D">
              <w:rPr>
                <w:rFonts w:cs="Arial"/>
              </w:rPr>
              <w:t>Název</w:t>
            </w:r>
            <w:r>
              <w:rPr>
                <w:rFonts w:cs="Arial"/>
              </w:rPr>
              <w:t>,</w:t>
            </w:r>
            <w:r w:rsidRPr="001C500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popis a verze </w:t>
            </w:r>
            <w:r w:rsidRPr="001C500D">
              <w:rPr>
                <w:rFonts w:cs="Arial"/>
              </w:rPr>
              <w:t xml:space="preserve">dodávaného </w:t>
            </w:r>
            <w:r>
              <w:rPr>
                <w:rFonts w:cs="Arial"/>
              </w:rPr>
              <w:t>systému</w:t>
            </w:r>
          </w:p>
          <w:p w14:paraId="144BCD7F" w14:textId="77777777" w:rsidR="00F741AF" w:rsidRPr="00F741AF" w:rsidRDefault="00F741AF" w:rsidP="00F741AF">
            <w:pPr>
              <w:rPr>
                <w:rFonts w:cs="Arial"/>
              </w:rPr>
            </w:pPr>
            <w:r w:rsidRPr="00F741AF">
              <w:rPr>
                <w:rFonts w:cs="Arial"/>
              </w:rPr>
              <w:t>Podrobný popis nabízeného ná</w:t>
            </w:r>
            <w:r>
              <w:rPr>
                <w:rFonts w:cs="Arial"/>
              </w:rPr>
              <w:t>s</w:t>
            </w:r>
            <w:r w:rsidRPr="00F741AF">
              <w:rPr>
                <w:rFonts w:cs="Arial"/>
              </w:rPr>
              <w:t xml:space="preserve">troje v rozsahu max. 10 stránek. </w:t>
            </w:r>
          </w:p>
          <w:p w14:paraId="144BCD80" w14:textId="77777777" w:rsidR="00F741AF" w:rsidRDefault="00F741AF" w:rsidP="00F741AF">
            <w:pPr>
              <w:rPr>
                <w:rFonts w:cs="Arial"/>
              </w:rPr>
            </w:pPr>
          </w:p>
          <w:p w14:paraId="144BCD81" w14:textId="77777777" w:rsidR="00F741AF" w:rsidRDefault="00F741AF" w:rsidP="00F741AF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144BCD82" w14:textId="77777777" w:rsidR="00F741AF" w:rsidRDefault="00F741AF" w:rsidP="00F741AF">
            <w:pPr>
              <w:rPr>
                <w:rFonts w:cs="Arial"/>
              </w:rPr>
            </w:pPr>
          </w:p>
          <w:p w14:paraId="144BCD83" w14:textId="77777777" w:rsidR="00F741AF" w:rsidRPr="001C500D" w:rsidRDefault="00F741AF" w:rsidP="00F741AF">
            <w:pPr>
              <w:rPr>
                <w:rFonts w:cs="Arial"/>
              </w:rPr>
            </w:pPr>
          </w:p>
          <w:p w14:paraId="144BCD84" w14:textId="15DB12ED" w:rsidR="00F741AF" w:rsidRDefault="00F741AF" w:rsidP="00F741AF">
            <w:pPr>
              <w:rPr>
                <w:rFonts w:cs="Arial"/>
              </w:rPr>
            </w:pPr>
            <w:r w:rsidRPr="00D47F1B">
              <w:rPr>
                <w:rFonts w:cs="Arial"/>
                <w:highlight w:val="yellow"/>
              </w:rPr>
              <w:t xml:space="preserve">Doplní </w:t>
            </w:r>
            <w:r w:rsidR="00D47F1B" w:rsidRPr="00D47F1B">
              <w:rPr>
                <w:rFonts w:cs="Arial"/>
                <w:highlight w:val="yellow"/>
              </w:rPr>
              <w:t>dodavatel</w:t>
            </w:r>
          </w:p>
          <w:p w14:paraId="144BCD85" w14:textId="77777777" w:rsidR="00F741AF" w:rsidRPr="001C500D" w:rsidRDefault="00F741AF" w:rsidP="007B5B36">
            <w:pPr>
              <w:rPr>
                <w:rFonts w:cs="Arial"/>
              </w:rPr>
            </w:pPr>
          </w:p>
          <w:p w14:paraId="144BCD86" w14:textId="77777777" w:rsidR="00F741AF" w:rsidRPr="001C500D" w:rsidRDefault="00F741AF" w:rsidP="007B5B36">
            <w:pPr>
              <w:rPr>
                <w:rFonts w:cs="Arial"/>
                <w:highlight w:val="yellow"/>
              </w:rPr>
            </w:pPr>
          </w:p>
        </w:tc>
      </w:tr>
    </w:tbl>
    <w:p w14:paraId="144BCD88" w14:textId="77777777" w:rsidR="001A6D94" w:rsidRPr="001C500D" w:rsidRDefault="001A6D94" w:rsidP="001A6D94">
      <w:pPr>
        <w:pStyle w:val="Odrky"/>
        <w:numPr>
          <w:ilvl w:val="0"/>
          <w:numId w:val="0"/>
        </w:numPr>
        <w:rPr>
          <w:rFonts w:cs="Arial"/>
        </w:rPr>
      </w:pPr>
    </w:p>
    <w:p w14:paraId="144BCD89" w14:textId="6BDDA5CD" w:rsidR="006B1AD9" w:rsidRPr="001C500D" w:rsidRDefault="00E42BF6">
      <w:pPr>
        <w:rPr>
          <w:rFonts w:cs="Arial"/>
        </w:rPr>
      </w:pPr>
      <w:r w:rsidRPr="001C500D">
        <w:rPr>
          <w:rFonts w:cs="Arial"/>
        </w:rPr>
        <w:t xml:space="preserve">Sloupec „Splněno“ může nabývat pouze hodnot ANO nebo NE. Hodnota jiná než ANO znamená nesplnění zadávacích podmínek a vyřazení nabídky </w:t>
      </w:r>
      <w:r w:rsidR="00D47F1B">
        <w:rPr>
          <w:rFonts w:cs="Arial"/>
        </w:rPr>
        <w:t>dodavatele</w:t>
      </w:r>
      <w:r w:rsidRPr="001C500D">
        <w:rPr>
          <w:rFonts w:cs="Arial"/>
        </w:rPr>
        <w:t xml:space="preserve">. Na konci tabulky uvede </w:t>
      </w:r>
      <w:r w:rsidR="00D47F1B">
        <w:rPr>
          <w:rFonts w:cs="Arial"/>
        </w:rPr>
        <w:t>dodavatel</w:t>
      </w:r>
      <w:r w:rsidRPr="001C500D">
        <w:rPr>
          <w:rFonts w:cs="Arial"/>
        </w:rPr>
        <w:t xml:space="preserve"> přesný </w:t>
      </w:r>
      <w:r w:rsidR="00F80E2D">
        <w:rPr>
          <w:rFonts w:cs="Arial"/>
        </w:rPr>
        <w:t>název a verzi</w:t>
      </w:r>
      <w:r w:rsidRPr="001C500D">
        <w:rPr>
          <w:rFonts w:cs="Arial"/>
        </w:rPr>
        <w:t xml:space="preserve"> dodávaného řešení.</w:t>
      </w:r>
    </w:p>
    <w:p w14:paraId="144BCD8A" w14:textId="77777777" w:rsidR="00F741AF" w:rsidRPr="00F741AF" w:rsidRDefault="00F741AF" w:rsidP="00F741AF">
      <w:pPr>
        <w:pStyle w:val="Odstavecseseznamem"/>
        <w:keepNext/>
        <w:keepLines/>
        <w:numPr>
          <w:ilvl w:val="0"/>
          <w:numId w:val="21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1F497D" w:themeColor="text2"/>
          <w:sz w:val="22"/>
        </w:rPr>
      </w:pPr>
    </w:p>
    <w:p w14:paraId="144BCD8B" w14:textId="77777777" w:rsidR="00F741AF" w:rsidRPr="00F741AF" w:rsidRDefault="00F741AF" w:rsidP="00F741AF">
      <w:pPr>
        <w:pStyle w:val="Odstavecseseznamem"/>
        <w:keepNext/>
        <w:keepLines/>
        <w:numPr>
          <w:ilvl w:val="0"/>
          <w:numId w:val="21"/>
        </w:numPr>
        <w:spacing w:before="200" w:after="0"/>
        <w:contextualSpacing w:val="0"/>
        <w:outlineLvl w:val="2"/>
        <w:rPr>
          <w:rFonts w:eastAsiaTheme="majorEastAsia" w:cstheme="majorBidi"/>
          <w:b/>
          <w:bCs/>
          <w:vanish/>
          <w:color w:val="1F497D" w:themeColor="text2"/>
          <w:sz w:val="22"/>
        </w:rPr>
      </w:pPr>
    </w:p>
    <w:p w14:paraId="144BCD8C" w14:textId="77777777" w:rsidR="00994357" w:rsidRDefault="00994357" w:rsidP="00F741AF">
      <w:pPr>
        <w:pStyle w:val="Nadpis3"/>
        <w:numPr>
          <w:ilvl w:val="1"/>
          <w:numId w:val="21"/>
        </w:numPr>
      </w:pPr>
      <w:r w:rsidRPr="001C500D">
        <w:t>Finanční plán</w:t>
      </w:r>
      <w:r>
        <w:t>ování</w:t>
      </w:r>
      <w:r w:rsidRPr="001C500D">
        <w:t xml:space="preserve"> </w:t>
      </w:r>
    </w:p>
    <w:p w14:paraId="20AC401A" w14:textId="77777777" w:rsidR="006647E3" w:rsidRDefault="006647E3" w:rsidP="00994357">
      <w:pPr>
        <w:pStyle w:val="zkladntext"/>
        <w:spacing w:after="0" w:line="276" w:lineRule="auto"/>
        <w:rPr>
          <w:rFonts w:ascii="Arial" w:hAnsi="Arial" w:cs="Arial"/>
          <w:sz w:val="20"/>
          <w:szCs w:val="20"/>
        </w:rPr>
      </w:pPr>
    </w:p>
    <w:p w14:paraId="144BCD8D" w14:textId="77777777" w:rsidR="00994357" w:rsidRPr="001C500D" w:rsidRDefault="00994357" w:rsidP="00994357">
      <w:pPr>
        <w:pStyle w:val="zkladntext"/>
        <w:spacing w:after="0" w:line="276" w:lineRule="auto"/>
        <w:rPr>
          <w:rFonts w:ascii="Arial" w:hAnsi="Arial" w:cs="Arial"/>
          <w:sz w:val="20"/>
          <w:szCs w:val="20"/>
        </w:rPr>
      </w:pPr>
      <w:r w:rsidRPr="001C500D">
        <w:rPr>
          <w:rFonts w:ascii="Arial" w:hAnsi="Arial" w:cs="Arial"/>
          <w:sz w:val="20"/>
          <w:szCs w:val="20"/>
        </w:rPr>
        <w:t>Modul umožní sestavení, realizaci a sledování finančního plánu organizace. Finanční plán je možné sestavit dle uživatelsky nastavitelných dimenzí, pro které je možné plánovat a sledovat tok finančních prostředků. Jeho realizace se děje automaticky při schvalování jednotlivých účetních dokladů v rámci funkcionality procesu řídící kontroly. V rámci implementace bude metodicky nastaven jednotný postup tvorby a realizaci finančních plánů.</w:t>
      </w:r>
    </w:p>
    <w:p w14:paraId="144BCD8E" w14:textId="77777777" w:rsidR="00994357" w:rsidRPr="001C500D" w:rsidRDefault="00994357" w:rsidP="00994357">
      <w:pPr>
        <w:pStyle w:val="zkladntext"/>
        <w:spacing w:after="0" w:line="276" w:lineRule="auto"/>
        <w:rPr>
          <w:rFonts w:ascii="Arial" w:hAnsi="Arial" w:cs="Arial"/>
          <w:sz w:val="20"/>
          <w:szCs w:val="20"/>
        </w:rPr>
      </w:pPr>
    </w:p>
    <w:p w14:paraId="144BCD8F" w14:textId="7E6D0C0B" w:rsidR="00994357" w:rsidRPr="001C500D" w:rsidRDefault="00994357" w:rsidP="00994357">
      <w:pPr>
        <w:rPr>
          <w:rFonts w:cs="Arial"/>
          <w:iCs/>
          <w:szCs w:val="20"/>
        </w:rPr>
      </w:pPr>
      <w:r w:rsidRPr="001C500D">
        <w:rPr>
          <w:rFonts w:cs="Arial"/>
          <w:iCs/>
          <w:szCs w:val="20"/>
        </w:rPr>
        <w:t>Používání elektronického finančního plán</w:t>
      </w:r>
      <w:r>
        <w:rPr>
          <w:rFonts w:cs="Arial"/>
          <w:iCs/>
          <w:szCs w:val="20"/>
        </w:rPr>
        <w:t>ování (FP)</w:t>
      </w:r>
      <w:r w:rsidR="006647E3">
        <w:rPr>
          <w:rFonts w:cs="Arial"/>
          <w:iCs/>
          <w:szCs w:val="20"/>
        </w:rPr>
        <w:t xml:space="preserve"> bude poskytovat tyto funkcionality</w:t>
      </w:r>
      <w:r w:rsidRPr="001C500D">
        <w:rPr>
          <w:rFonts w:cs="Arial"/>
          <w:iCs/>
          <w:szCs w:val="20"/>
        </w:rPr>
        <w:t>:</w:t>
      </w:r>
    </w:p>
    <w:p w14:paraId="144BCD90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sjednocení vedení rozpočtů</w:t>
      </w:r>
    </w:p>
    <w:p w14:paraId="144BCD91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tvorba FP a reportování</w:t>
      </w:r>
    </w:p>
    <w:p w14:paraId="144BCD92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automatická aktualizace FP</w:t>
      </w:r>
    </w:p>
    <w:p w14:paraId="144BCD93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hlídání limitů</w:t>
      </w:r>
    </w:p>
    <w:p w14:paraId="144BCD94" w14:textId="77777777" w:rsidR="00994357" w:rsidRPr="001C500D" w:rsidRDefault="00994357" w:rsidP="00994357">
      <w:pPr>
        <w:pStyle w:val="Odstavecseseznamem"/>
        <w:numPr>
          <w:ilvl w:val="0"/>
          <w:numId w:val="20"/>
        </w:numPr>
        <w:rPr>
          <w:rFonts w:cs="Arial"/>
          <w:szCs w:val="20"/>
        </w:rPr>
      </w:pPr>
      <w:r w:rsidRPr="001C500D">
        <w:rPr>
          <w:rFonts w:cs="Arial"/>
          <w:szCs w:val="20"/>
        </w:rPr>
        <w:t>zveřejňování FP</w:t>
      </w:r>
    </w:p>
    <w:p w14:paraId="144BCD95" w14:textId="77777777" w:rsidR="00994357" w:rsidRPr="00D71AE2" w:rsidRDefault="00994357" w:rsidP="00994357">
      <w:pPr>
        <w:rPr>
          <w:rFonts w:cs="Arial"/>
          <w:i/>
        </w:rPr>
      </w:pPr>
      <w:r w:rsidRPr="00D71AE2">
        <w:rPr>
          <w:rFonts w:cs="Arial"/>
          <w:i/>
        </w:rPr>
        <w:lastRenderedPageBreak/>
        <w:t>Tabulka č. 2 – přehled povinných požadovaných parametrů finančního plánování</w:t>
      </w:r>
    </w:p>
    <w:tbl>
      <w:tblPr>
        <w:tblStyle w:val="NTM"/>
        <w:tblW w:w="0" w:type="auto"/>
        <w:tblLook w:val="04A0" w:firstRow="1" w:lastRow="0" w:firstColumn="1" w:lastColumn="0" w:noHBand="0" w:noVBand="1"/>
      </w:tblPr>
      <w:tblGrid>
        <w:gridCol w:w="7054"/>
        <w:gridCol w:w="2234"/>
      </w:tblGrid>
      <w:tr w:rsidR="00994357" w:rsidRPr="001C500D" w14:paraId="144BCD98" w14:textId="77777777" w:rsidTr="008B49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54" w:type="dxa"/>
          </w:tcPr>
          <w:p w14:paraId="144BCD96" w14:textId="50D9BABC" w:rsidR="00994357" w:rsidRPr="001C500D" w:rsidRDefault="00994357" w:rsidP="000D711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Požadavky </w:t>
            </w:r>
            <w:r w:rsidR="00BB315C">
              <w:rPr>
                <w:rFonts w:cs="Arial"/>
                <w:szCs w:val="20"/>
              </w:rPr>
              <w:t xml:space="preserve">na </w:t>
            </w:r>
            <w:r>
              <w:rPr>
                <w:rFonts w:cs="Arial"/>
                <w:szCs w:val="20"/>
              </w:rPr>
              <w:t>finanční planování</w:t>
            </w:r>
          </w:p>
        </w:tc>
        <w:tc>
          <w:tcPr>
            <w:tcW w:w="2234" w:type="dxa"/>
          </w:tcPr>
          <w:p w14:paraId="144BCD97" w14:textId="77777777" w:rsidR="00994357" w:rsidRPr="001C500D" w:rsidRDefault="00994357" w:rsidP="0099435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Splňuje</w:t>
            </w:r>
          </w:p>
        </w:tc>
      </w:tr>
      <w:tr w:rsidR="00994357" w:rsidRPr="001C500D" w14:paraId="144BCD9C" w14:textId="77777777" w:rsidTr="00BB315C">
        <w:tc>
          <w:tcPr>
            <w:tcW w:w="7054" w:type="dxa"/>
          </w:tcPr>
          <w:p w14:paraId="144BCD99" w14:textId="77777777" w:rsidR="00994357" w:rsidRPr="00994357" w:rsidRDefault="00994357" w:rsidP="00BB315C">
            <w:pPr>
              <w:rPr>
                <w:rFonts w:cs="Arial"/>
                <w:szCs w:val="20"/>
              </w:rPr>
            </w:pPr>
          </w:p>
          <w:p w14:paraId="144BCD9A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 xml:space="preserve">Zřizovatel a zřizované organizace mají možnost, neustále sledovat aktuální čerpání finančního plánu, aktuální stav prostředků na jednotlivých položkách modul přímo propojen s modulem finanční kontroly. </w:t>
            </w:r>
          </w:p>
        </w:tc>
        <w:tc>
          <w:tcPr>
            <w:tcW w:w="2234" w:type="dxa"/>
          </w:tcPr>
          <w:p w14:paraId="144BCD9B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9F" w14:textId="77777777" w:rsidTr="00BB315C">
        <w:tc>
          <w:tcPr>
            <w:tcW w:w="7054" w:type="dxa"/>
          </w:tcPr>
          <w:p w14:paraId="144BCD9D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Sledované stavy jsou minimálně: Rezervováno, Schváleno, Rezervováno, Schváleno, Uhrazeno a Přijato</w:t>
            </w:r>
          </w:p>
        </w:tc>
        <w:tc>
          <w:tcPr>
            <w:tcW w:w="2234" w:type="dxa"/>
          </w:tcPr>
          <w:p w14:paraId="144BCD9E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2" w14:textId="77777777" w:rsidTr="00BB315C">
        <w:tc>
          <w:tcPr>
            <w:tcW w:w="7054" w:type="dxa"/>
          </w:tcPr>
          <w:p w14:paraId="144BCDA0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Umožnit tvorbu finančních (rozpočtových) výhledů</w:t>
            </w:r>
          </w:p>
        </w:tc>
        <w:tc>
          <w:tcPr>
            <w:tcW w:w="2234" w:type="dxa"/>
          </w:tcPr>
          <w:p w14:paraId="144BCDA1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5" w14:textId="77777777" w:rsidTr="00BB315C">
        <w:tc>
          <w:tcPr>
            <w:tcW w:w="7054" w:type="dxa"/>
          </w:tcPr>
          <w:p w14:paraId="144BCDA3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Umožnit plánování na rozpisu pomocí plánovacích dimenzí a umožnit sledování (vykazování) pomocí sledovacích dimenzí</w:t>
            </w:r>
          </w:p>
        </w:tc>
        <w:tc>
          <w:tcPr>
            <w:tcW w:w="2234" w:type="dxa"/>
          </w:tcPr>
          <w:p w14:paraId="144BCDA4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8" w14:textId="77777777" w:rsidTr="00BB315C">
        <w:tc>
          <w:tcPr>
            <w:tcW w:w="7054" w:type="dxa"/>
          </w:tcPr>
          <w:p w14:paraId="144BCDA6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Umožnit hlídání stanovených finančních limitů pomocí závazných ukazatelů a limitů</w:t>
            </w:r>
          </w:p>
        </w:tc>
        <w:tc>
          <w:tcPr>
            <w:tcW w:w="2234" w:type="dxa"/>
          </w:tcPr>
          <w:p w14:paraId="144BCDA7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B" w14:textId="77777777" w:rsidTr="00BB315C">
        <w:tc>
          <w:tcPr>
            <w:tcW w:w="7054" w:type="dxa"/>
          </w:tcPr>
          <w:p w14:paraId="144BCDA9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Umožnit realizaci změn (rozpočtových opatření) u aktuálně platného schváleného finančního plánu</w:t>
            </w:r>
          </w:p>
        </w:tc>
        <w:tc>
          <w:tcPr>
            <w:tcW w:w="2234" w:type="dxa"/>
          </w:tcPr>
          <w:p w14:paraId="144BCDAA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AE" w14:textId="77777777" w:rsidTr="00BB315C">
        <w:tc>
          <w:tcPr>
            <w:tcW w:w="7054" w:type="dxa"/>
          </w:tcPr>
          <w:p w14:paraId="144BCDAC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Finanční plán je propojen na proces finanční kontroly, tak aby při schvalování dokladů docházelo automaticky k aktualizaci jednotlivých položek finanční plánu.</w:t>
            </w:r>
          </w:p>
        </w:tc>
        <w:tc>
          <w:tcPr>
            <w:tcW w:w="2234" w:type="dxa"/>
          </w:tcPr>
          <w:p w14:paraId="144BCDAD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B1" w14:textId="77777777" w:rsidTr="00BB315C">
        <w:tc>
          <w:tcPr>
            <w:tcW w:w="7054" w:type="dxa"/>
          </w:tcPr>
          <w:p w14:paraId="144BCDAF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Možnost rozpadu položek na podrobnější členění.</w:t>
            </w:r>
          </w:p>
        </w:tc>
        <w:tc>
          <w:tcPr>
            <w:tcW w:w="2234" w:type="dxa"/>
          </w:tcPr>
          <w:p w14:paraId="144BCDB0" w14:textId="77777777" w:rsidR="00994357" w:rsidRPr="001C500D" w:rsidRDefault="00994357" w:rsidP="008B4914">
            <w:pPr>
              <w:rPr>
                <w:rFonts w:cs="Arial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994357" w:rsidRPr="001C500D" w14:paraId="144BCDB4" w14:textId="77777777" w:rsidTr="00BB315C">
        <w:tc>
          <w:tcPr>
            <w:tcW w:w="7054" w:type="dxa"/>
          </w:tcPr>
          <w:p w14:paraId="144BCDB2" w14:textId="77777777" w:rsidR="00994357" w:rsidRPr="00BB315C" w:rsidRDefault="00994357" w:rsidP="00BB315C">
            <w:pPr>
              <w:rPr>
                <w:rFonts w:cs="Arial"/>
                <w:szCs w:val="20"/>
              </w:rPr>
            </w:pPr>
            <w:r w:rsidRPr="00BB315C">
              <w:rPr>
                <w:rFonts w:cs="Arial"/>
                <w:szCs w:val="20"/>
              </w:rPr>
              <w:t>Možnost nastavení správců jednotlivých rozpočtových položek.</w:t>
            </w:r>
          </w:p>
        </w:tc>
        <w:tc>
          <w:tcPr>
            <w:tcW w:w="2234" w:type="dxa"/>
          </w:tcPr>
          <w:p w14:paraId="144BCDB3" w14:textId="77777777" w:rsidR="00994357" w:rsidRPr="001C500D" w:rsidRDefault="00994357" w:rsidP="008B4914">
            <w:pPr>
              <w:rPr>
                <w:rFonts w:cs="Arial"/>
                <w:sz w:val="22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143695" w:rsidRPr="001C500D" w14:paraId="144BCDBD" w14:textId="77777777" w:rsidTr="008B4914">
        <w:tc>
          <w:tcPr>
            <w:tcW w:w="7054" w:type="dxa"/>
          </w:tcPr>
          <w:p w14:paraId="144BCDBB" w14:textId="77777777" w:rsidR="00143695" w:rsidRPr="001C500D" w:rsidRDefault="00143695" w:rsidP="00BB315C">
            <w:pPr>
              <w:rPr>
                <w:rFonts w:cs="Arial"/>
              </w:rPr>
            </w:pPr>
            <w:r>
              <w:rPr>
                <w:rFonts w:cs="Arial"/>
              </w:rPr>
              <w:t>Součástí dodávky je instalace, konfigurace, nastavení a základní školení  v místě sídla zadavatele. Instalace je provedena do technologického prostředí zadavatele.</w:t>
            </w:r>
          </w:p>
        </w:tc>
        <w:tc>
          <w:tcPr>
            <w:tcW w:w="2234" w:type="dxa"/>
          </w:tcPr>
          <w:p w14:paraId="144BCDBC" w14:textId="77777777" w:rsidR="00143695" w:rsidRPr="001C500D" w:rsidRDefault="00143695" w:rsidP="008B4914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A40E7" w:rsidRPr="001C500D" w14:paraId="144BCDC0" w14:textId="77777777" w:rsidTr="008B4914">
        <w:tc>
          <w:tcPr>
            <w:tcW w:w="7054" w:type="dxa"/>
          </w:tcPr>
          <w:p w14:paraId="144BCDBE" w14:textId="77777777" w:rsidR="003A40E7" w:rsidRDefault="003A40E7" w:rsidP="003A40E7">
            <w:pPr>
              <w:rPr>
                <w:rFonts w:cs="Arial"/>
              </w:rPr>
            </w:pPr>
            <w:r>
              <w:rPr>
                <w:rFonts w:cs="Arial"/>
              </w:rPr>
              <w:t>Součástí dodávky a cenové kalkulace jsou veškeré licence a konektory potřebné k řádnému provedení díla</w:t>
            </w:r>
          </w:p>
        </w:tc>
        <w:tc>
          <w:tcPr>
            <w:tcW w:w="2234" w:type="dxa"/>
          </w:tcPr>
          <w:p w14:paraId="144BCDBF" w14:textId="77777777" w:rsidR="003A40E7" w:rsidRPr="001C500D" w:rsidRDefault="003A40E7" w:rsidP="008B4914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0D7114" w:rsidRPr="001C500D" w14:paraId="17FC09F4" w14:textId="77777777" w:rsidTr="008B4914">
        <w:tc>
          <w:tcPr>
            <w:tcW w:w="7054" w:type="dxa"/>
          </w:tcPr>
          <w:p w14:paraId="05F2A8EA" w14:textId="77777777" w:rsidR="000D7114" w:rsidRPr="001C500D" w:rsidRDefault="000D7114" w:rsidP="000D7114">
            <w:pPr>
              <w:rPr>
                <w:rFonts w:cs="Arial"/>
              </w:rPr>
            </w:pPr>
            <w:r w:rsidRPr="001C500D">
              <w:rPr>
                <w:rFonts w:cs="Arial"/>
              </w:rPr>
              <w:t>Licence</w:t>
            </w:r>
          </w:p>
          <w:p w14:paraId="04641BEB" w14:textId="68CC5FA9" w:rsidR="000D7114" w:rsidRDefault="000D7114" w:rsidP="000D7114">
            <w:pPr>
              <w:rPr>
                <w:rFonts w:cs="Arial"/>
              </w:rPr>
            </w:pPr>
            <w:r>
              <w:rPr>
                <w:rFonts w:cs="Arial"/>
              </w:rPr>
              <w:t>Dodavatel</w:t>
            </w:r>
            <w:r w:rsidRPr="001C500D">
              <w:rPr>
                <w:rFonts w:cs="Arial"/>
              </w:rPr>
              <w:t xml:space="preserve"> poskytne nevýhradní, časově neomezenou </w:t>
            </w:r>
            <w:r w:rsidRPr="00BB315C">
              <w:rPr>
                <w:rFonts w:cs="Arial"/>
              </w:rPr>
              <w:t>multilicenci</w:t>
            </w:r>
            <w:r w:rsidRPr="001C500D">
              <w:rPr>
                <w:rFonts w:cs="Arial"/>
              </w:rPr>
              <w:t xml:space="preserve"> pro zřizovatele a jim zřizované organiza</w:t>
            </w:r>
            <w:r>
              <w:rPr>
                <w:rFonts w:cs="Arial"/>
              </w:rPr>
              <w:t xml:space="preserve">ce na území města Uherský Brod. </w:t>
            </w:r>
          </w:p>
        </w:tc>
        <w:tc>
          <w:tcPr>
            <w:tcW w:w="2234" w:type="dxa"/>
          </w:tcPr>
          <w:p w14:paraId="0F8FBAC0" w14:textId="2EB47A0A" w:rsidR="000D7114" w:rsidRPr="001C500D" w:rsidRDefault="000D7114" w:rsidP="008B4914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3A40E7" w:rsidRPr="001C500D" w14:paraId="144BCDC3" w14:textId="77777777" w:rsidTr="008B4914">
        <w:tc>
          <w:tcPr>
            <w:tcW w:w="7054" w:type="dxa"/>
          </w:tcPr>
          <w:p w14:paraId="144BCDC1" w14:textId="77777777" w:rsidR="003A40E7" w:rsidRDefault="003A40E7" w:rsidP="00BB315C">
            <w:pPr>
              <w:rPr>
                <w:rFonts w:cs="Arial"/>
              </w:rPr>
            </w:pPr>
            <w:r w:rsidRPr="003A40E7">
              <w:rPr>
                <w:rFonts w:cs="Arial"/>
              </w:rPr>
              <w:t>Dodávka obsahuje i nástroje na správu dodávaného řešení pro min. 2 administrátory</w:t>
            </w:r>
          </w:p>
        </w:tc>
        <w:tc>
          <w:tcPr>
            <w:tcW w:w="2234" w:type="dxa"/>
          </w:tcPr>
          <w:p w14:paraId="144BCDC2" w14:textId="77777777" w:rsidR="003A40E7" w:rsidRPr="001C500D" w:rsidRDefault="003A40E7" w:rsidP="008B4914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  <w:tr w:rsidR="00F741AF" w:rsidRPr="001C500D" w14:paraId="144BCDCE" w14:textId="77777777" w:rsidTr="007E7EA5">
        <w:tc>
          <w:tcPr>
            <w:tcW w:w="9288" w:type="dxa"/>
            <w:gridSpan w:val="2"/>
            <w:vAlign w:val="top"/>
          </w:tcPr>
          <w:p w14:paraId="144BCDC4" w14:textId="77777777" w:rsidR="00F741AF" w:rsidRDefault="00F741AF" w:rsidP="00F741AF">
            <w:pPr>
              <w:rPr>
                <w:rFonts w:cs="Arial"/>
              </w:rPr>
            </w:pPr>
            <w:r w:rsidRPr="001C500D">
              <w:rPr>
                <w:rFonts w:cs="Arial"/>
              </w:rPr>
              <w:t>Název</w:t>
            </w:r>
            <w:r>
              <w:rPr>
                <w:rFonts w:cs="Arial"/>
              </w:rPr>
              <w:t>,</w:t>
            </w:r>
            <w:r w:rsidRPr="001C500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popis a verze </w:t>
            </w:r>
            <w:r w:rsidRPr="001C500D">
              <w:rPr>
                <w:rFonts w:cs="Arial"/>
              </w:rPr>
              <w:t xml:space="preserve">dodávaného </w:t>
            </w:r>
            <w:r>
              <w:rPr>
                <w:rFonts w:cs="Arial"/>
              </w:rPr>
              <w:t>systému</w:t>
            </w:r>
          </w:p>
          <w:p w14:paraId="144BCDC5" w14:textId="77777777" w:rsidR="00F741AF" w:rsidRPr="00F741AF" w:rsidRDefault="00F741AF" w:rsidP="00F741AF">
            <w:pPr>
              <w:rPr>
                <w:rFonts w:cs="Arial"/>
              </w:rPr>
            </w:pPr>
            <w:r w:rsidRPr="00F741AF">
              <w:rPr>
                <w:rFonts w:cs="Arial"/>
              </w:rPr>
              <w:t>Podrobný popis nabízeného ná</w:t>
            </w:r>
            <w:r>
              <w:rPr>
                <w:rFonts w:cs="Arial"/>
              </w:rPr>
              <w:t>s</w:t>
            </w:r>
            <w:r w:rsidRPr="00F741AF">
              <w:rPr>
                <w:rFonts w:cs="Arial"/>
              </w:rPr>
              <w:t xml:space="preserve">troje v rozsahu max. 10 stránek. </w:t>
            </w:r>
          </w:p>
          <w:p w14:paraId="144BCDC6" w14:textId="77777777" w:rsidR="00F741AF" w:rsidRDefault="00F741AF" w:rsidP="00F741AF">
            <w:pPr>
              <w:rPr>
                <w:rFonts w:cs="Arial"/>
              </w:rPr>
            </w:pPr>
          </w:p>
          <w:p w14:paraId="144BCDC7" w14:textId="77777777" w:rsidR="00F741AF" w:rsidRDefault="00F741AF" w:rsidP="00F741AF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144BCDC8" w14:textId="77777777" w:rsidR="00F741AF" w:rsidRDefault="00F741AF" w:rsidP="00F741AF">
            <w:pPr>
              <w:rPr>
                <w:rFonts w:cs="Arial"/>
              </w:rPr>
            </w:pPr>
          </w:p>
          <w:p w14:paraId="144BCDC9" w14:textId="77777777" w:rsidR="00F741AF" w:rsidRPr="001C500D" w:rsidRDefault="00F741AF" w:rsidP="00F741AF">
            <w:pPr>
              <w:rPr>
                <w:rFonts w:cs="Arial"/>
              </w:rPr>
            </w:pPr>
          </w:p>
          <w:p w14:paraId="144BCDCA" w14:textId="2AF00176" w:rsidR="00F741AF" w:rsidRDefault="00F741AF" w:rsidP="00F741AF">
            <w:pPr>
              <w:rPr>
                <w:rFonts w:cs="Arial"/>
              </w:rPr>
            </w:pPr>
            <w:r w:rsidRPr="002D1CA6">
              <w:rPr>
                <w:rFonts w:cs="Arial"/>
                <w:highlight w:val="yellow"/>
              </w:rPr>
              <w:t xml:space="preserve">Doplní </w:t>
            </w:r>
            <w:r w:rsidR="002D1CA6" w:rsidRPr="002D1CA6">
              <w:rPr>
                <w:rFonts w:cs="Arial"/>
                <w:highlight w:val="yellow"/>
              </w:rPr>
              <w:t>dodavatel</w:t>
            </w:r>
          </w:p>
          <w:p w14:paraId="144BCDCB" w14:textId="77777777" w:rsidR="00F741AF" w:rsidRPr="001C500D" w:rsidRDefault="00F741AF" w:rsidP="008B4914">
            <w:pPr>
              <w:rPr>
                <w:rFonts w:cs="Arial"/>
              </w:rPr>
            </w:pPr>
          </w:p>
          <w:p w14:paraId="144BCDCC" w14:textId="77777777" w:rsidR="00F741AF" w:rsidRPr="001C500D" w:rsidRDefault="00F741AF" w:rsidP="008B4914">
            <w:pPr>
              <w:rPr>
                <w:rFonts w:cs="Arial"/>
              </w:rPr>
            </w:pPr>
          </w:p>
          <w:p w14:paraId="144BCDCD" w14:textId="77777777" w:rsidR="00F741AF" w:rsidRPr="001C500D" w:rsidRDefault="00F741AF" w:rsidP="008B4914">
            <w:pPr>
              <w:rPr>
                <w:rFonts w:cs="Arial"/>
                <w:highlight w:val="yellow"/>
              </w:rPr>
            </w:pPr>
          </w:p>
        </w:tc>
      </w:tr>
    </w:tbl>
    <w:p w14:paraId="144BCDCF" w14:textId="77777777" w:rsidR="00994357" w:rsidRPr="001C500D" w:rsidRDefault="00994357" w:rsidP="00994357">
      <w:pPr>
        <w:rPr>
          <w:rFonts w:cs="Arial"/>
        </w:rPr>
      </w:pPr>
    </w:p>
    <w:p w14:paraId="144BCDD0" w14:textId="502D9DCA" w:rsidR="00994357" w:rsidRPr="001C500D" w:rsidRDefault="00994357" w:rsidP="00994357">
      <w:pPr>
        <w:rPr>
          <w:rFonts w:cs="Arial"/>
        </w:rPr>
      </w:pPr>
      <w:r w:rsidRPr="001C500D">
        <w:rPr>
          <w:rFonts w:cs="Arial"/>
        </w:rPr>
        <w:t xml:space="preserve">Sloupec „Splněno“ může nabývat pouze hodnot ANO nebo NE. Hodnota jiná než ANO znamená nesplnění zadávacích podmínek a vyřazení nabídky </w:t>
      </w:r>
      <w:r w:rsidR="002D1CA6">
        <w:rPr>
          <w:rFonts w:cs="Arial"/>
        </w:rPr>
        <w:t>dodavatele</w:t>
      </w:r>
      <w:r w:rsidRPr="001C500D">
        <w:rPr>
          <w:rFonts w:cs="Arial"/>
        </w:rPr>
        <w:t xml:space="preserve">. Na konci tabulky uvede přesný </w:t>
      </w:r>
      <w:r w:rsidR="00F80E2D">
        <w:rPr>
          <w:rFonts w:cs="Arial"/>
        </w:rPr>
        <w:t>název a verzi</w:t>
      </w:r>
      <w:r w:rsidR="00F80E2D" w:rsidRPr="001C500D">
        <w:rPr>
          <w:rFonts w:cs="Arial"/>
        </w:rPr>
        <w:t xml:space="preserve"> </w:t>
      </w:r>
      <w:r w:rsidRPr="001C500D">
        <w:rPr>
          <w:rFonts w:cs="Arial"/>
        </w:rPr>
        <w:t>dodávaného řešení.</w:t>
      </w:r>
    </w:p>
    <w:p w14:paraId="0860F287" w14:textId="44DA2BEC" w:rsidR="00EA47D5" w:rsidRPr="005764AA" w:rsidRDefault="00355E73" w:rsidP="00F30129">
      <w:pPr>
        <w:pStyle w:val="Nadpis3"/>
        <w:numPr>
          <w:ilvl w:val="0"/>
          <w:numId w:val="30"/>
        </w:numPr>
        <w:rPr>
          <w:rFonts w:cs="Arial"/>
        </w:rPr>
      </w:pPr>
      <w:bookmarkStart w:id="1" w:name="_Ref10446924"/>
      <w:r>
        <w:rPr>
          <w:rFonts w:cs="Arial"/>
        </w:rPr>
        <w:t xml:space="preserve">Napojení finanční kontroly </w:t>
      </w:r>
      <w:r w:rsidR="009524E6">
        <w:rPr>
          <w:rFonts w:cs="Arial"/>
        </w:rPr>
        <w:t xml:space="preserve">a finančního plánování </w:t>
      </w:r>
      <w:r>
        <w:rPr>
          <w:rFonts w:cs="Arial"/>
        </w:rPr>
        <w:t xml:space="preserve">na </w:t>
      </w:r>
      <w:r w:rsidR="001A6D94" w:rsidRPr="001C500D">
        <w:rPr>
          <w:rFonts w:cs="Arial"/>
        </w:rPr>
        <w:t>ekonomick</w:t>
      </w:r>
      <w:r>
        <w:rPr>
          <w:rFonts w:cs="Arial"/>
          <w:lang w:val="sk-SK"/>
        </w:rPr>
        <w:t xml:space="preserve">ý </w:t>
      </w:r>
      <w:r w:rsidR="001A6D94" w:rsidRPr="001C500D">
        <w:rPr>
          <w:rFonts w:cs="Arial"/>
        </w:rPr>
        <w:t>systém příspěvkových organizací</w:t>
      </w:r>
      <w:bookmarkEnd w:id="1"/>
    </w:p>
    <w:p w14:paraId="2F02B399" w14:textId="77777777" w:rsidR="00F60A5C" w:rsidRDefault="00F60A5C" w:rsidP="00F30129">
      <w:pPr>
        <w:rPr>
          <w:rFonts w:cs="Arial"/>
        </w:rPr>
      </w:pPr>
    </w:p>
    <w:p w14:paraId="34B49AA0" w14:textId="09324461" w:rsidR="009524E6" w:rsidRDefault="00C76471" w:rsidP="00F30129">
      <w:pPr>
        <w:rPr>
          <w:rFonts w:cs="Arial"/>
        </w:rPr>
      </w:pPr>
      <w:r>
        <w:rPr>
          <w:rFonts w:cs="Arial"/>
        </w:rPr>
        <w:lastRenderedPageBreak/>
        <w:t>P</w:t>
      </w:r>
      <w:r w:rsidR="00F3083C" w:rsidRPr="001C500D">
        <w:rPr>
          <w:rFonts w:cs="Arial"/>
        </w:rPr>
        <w:t>odmínkou efektivního provádění elektronické finanční kontroly je centralizace stávajících dílčích ekonomických systém</w:t>
      </w:r>
      <w:r w:rsidR="005F622B">
        <w:rPr>
          <w:rFonts w:cs="Arial"/>
        </w:rPr>
        <w:t>ů</w:t>
      </w:r>
      <w:r w:rsidR="00F3083C" w:rsidRPr="001C500D">
        <w:rPr>
          <w:rFonts w:cs="Arial"/>
        </w:rPr>
        <w:t xml:space="preserve"> na PO do jednoho datového centra.</w:t>
      </w:r>
      <w:r>
        <w:rPr>
          <w:rFonts w:cs="Arial"/>
        </w:rPr>
        <w:t xml:space="preserve"> </w:t>
      </w:r>
      <w:r w:rsidR="009524E6">
        <w:rPr>
          <w:rFonts w:cs="Arial"/>
        </w:rPr>
        <w:t>Stávající systémy budou přesunuty do technologického centra úřadu.</w:t>
      </w:r>
    </w:p>
    <w:p w14:paraId="144BCDD3" w14:textId="71557A2D" w:rsidR="00F3083C" w:rsidRPr="001C500D" w:rsidRDefault="00C76471" w:rsidP="00F30129">
      <w:pPr>
        <w:rPr>
          <w:rFonts w:cs="Arial"/>
        </w:rPr>
      </w:pPr>
      <w:r>
        <w:rPr>
          <w:rFonts w:cs="Arial"/>
        </w:rPr>
        <w:t xml:space="preserve">Propojení </w:t>
      </w:r>
      <w:r w:rsidR="009524E6">
        <w:rPr>
          <w:rFonts w:cs="Arial"/>
        </w:rPr>
        <w:t xml:space="preserve">finanční kontroly a finančního plánování </w:t>
      </w:r>
      <w:r w:rsidR="00511A40">
        <w:rPr>
          <w:rFonts w:cs="Arial"/>
        </w:rPr>
        <w:t xml:space="preserve">na ekonomický systém </w:t>
      </w:r>
      <w:r>
        <w:rPr>
          <w:rFonts w:cs="Arial"/>
        </w:rPr>
        <w:t>bude realizováno standartní funkcionalitou ekonomického systému na PO</w:t>
      </w:r>
      <w:r w:rsidR="000B2CCE">
        <w:rPr>
          <w:rFonts w:cs="Arial"/>
        </w:rPr>
        <w:t xml:space="preserve"> (standartní sestavy a výstupy)</w:t>
      </w:r>
      <w:r>
        <w:rPr>
          <w:rFonts w:cs="Arial"/>
        </w:rPr>
        <w:t>.</w:t>
      </w:r>
    </w:p>
    <w:p w14:paraId="0A072345" w14:textId="686321A6" w:rsidR="004D3F69" w:rsidRDefault="004D3F69" w:rsidP="004D3F69">
      <w:pPr>
        <w:pStyle w:val="Nadpis3"/>
        <w:numPr>
          <w:ilvl w:val="0"/>
          <w:numId w:val="30"/>
        </w:numPr>
      </w:pPr>
      <w:bookmarkStart w:id="2" w:name="_Ref10358403"/>
      <w:r w:rsidRPr="005779CF">
        <w:t>Požadavky na kompatibilitu</w:t>
      </w:r>
      <w:bookmarkEnd w:id="2"/>
    </w:p>
    <w:p w14:paraId="5F6367D2" w14:textId="77777777" w:rsidR="00535C2C" w:rsidRPr="00535C2C" w:rsidRDefault="00535C2C" w:rsidP="00535C2C"/>
    <w:p w14:paraId="0403845D" w14:textId="0A365AA7" w:rsidR="00073DF2" w:rsidRDefault="004D3F69" w:rsidP="004D3F69">
      <w:pPr>
        <w:rPr>
          <w:rFonts w:cs="Arial"/>
        </w:rPr>
      </w:pPr>
      <w:r w:rsidRPr="009D2A40">
        <w:rPr>
          <w:rFonts w:cs="Arial"/>
        </w:rPr>
        <w:t xml:space="preserve">Dodávané řešení musí být plně kompatibilní se stávajícím technologickým vybavením zadavatele, které bylo pořízeno z předchozích dotačních výzev, zejména z výzvy IOP 22, na kterou tento projekt navazuje. </w:t>
      </w:r>
      <w:r w:rsidR="00073DF2">
        <w:rPr>
          <w:rFonts w:cs="Arial"/>
        </w:rPr>
        <w:t>Jedná se o HW kompatibilitu dodávaného řešení, které musí být provozuschopné na řešení CITRIX Xen APP, kdy bude každé koncové pracoviště vybaveno klientem této služby.</w:t>
      </w:r>
      <w:r w:rsidR="00F50504">
        <w:rPr>
          <w:rFonts w:cs="Arial"/>
        </w:rPr>
        <w:t xml:space="preserve"> </w:t>
      </w:r>
    </w:p>
    <w:p w14:paraId="15077F54" w14:textId="47730699" w:rsidR="004D3F69" w:rsidRDefault="004D3F69" w:rsidP="004D3F69">
      <w:pPr>
        <w:rPr>
          <w:ins w:id="3" w:author="Autor"/>
          <w:rFonts w:cs="Arial"/>
        </w:rPr>
      </w:pPr>
      <w:r w:rsidRPr="009D2A40">
        <w:rPr>
          <w:rFonts w:cs="Arial"/>
        </w:rPr>
        <w:t>Technologické centrum bude částečně rozšířeno o potřebný HW (fyzický server) a licence (operační systém, virtuální desktopy, virtualizace) v</w:t>
      </w:r>
      <w:r w:rsidR="00511A40">
        <w:rPr>
          <w:rFonts w:cs="Arial"/>
        </w:rPr>
        <w:t xml:space="preserve"> části </w:t>
      </w:r>
      <w:r w:rsidRPr="009D2A40">
        <w:rPr>
          <w:rFonts w:cs="Arial"/>
        </w:rPr>
        <w:t xml:space="preserve">plnění </w:t>
      </w:r>
      <w:r w:rsidRPr="009D2A40">
        <w:rPr>
          <w:rFonts w:cs="Arial"/>
          <w:shd w:val="clear" w:color="auto" w:fill="D9D9D9" w:themeFill="background1" w:themeFillShade="D9"/>
        </w:rPr>
        <w:t>4</w:t>
      </w:r>
      <w:r w:rsidRPr="009D2A40">
        <w:rPr>
          <w:rFonts w:cs="Arial"/>
        </w:rPr>
        <w:t xml:space="preserve">  této zakázky</w:t>
      </w:r>
      <w:r>
        <w:rPr>
          <w:rFonts w:cs="Arial"/>
        </w:rPr>
        <w:t>, které je potřebné ke zprovoznění elektronické finanční kontroly na PO.</w:t>
      </w:r>
    </w:p>
    <w:p w14:paraId="57C9449D" w14:textId="17F75331" w:rsidR="009F168A" w:rsidRPr="009D2A40" w:rsidRDefault="009F168A" w:rsidP="004D3F69">
      <w:pPr>
        <w:rPr>
          <w:rFonts w:cs="Arial"/>
        </w:rPr>
      </w:pPr>
      <w:r w:rsidRPr="004025BE">
        <w:rPr>
          <w:rFonts w:cs="Arial"/>
          <w:highlight w:val="yellow"/>
        </w:rPr>
        <w:t>Viz příloha č. 6 Popis stávajícího stavu.</w:t>
      </w:r>
    </w:p>
    <w:p w14:paraId="5BAC74C8" w14:textId="4E35B6CC" w:rsidR="004D3F69" w:rsidRPr="004025BE" w:rsidRDefault="00ED0BA6" w:rsidP="004D3F69">
      <w:pPr>
        <w:pStyle w:val="Odrky"/>
        <w:numPr>
          <w:ilvl w:val="0"/>
          <w:numId w:val="0"/>
        </w:numPr>
        <w:rPr>
          <w:rFonts w:cs="Arial"/>
          <w:strike/>
          <w:highlight w:val="yellow"/>
        </w:rPr>
      </w:pPr>
      <w:r w:rsidRPr="004025BE">
        <w:rPr>
          <w:rFonts w:cs="Arial"/>
          <w:strike/>
          <w:highlight w:val="yellow"/>
        </w:rPr>
        <w:t>Dodavatel</w:t>
      </w:r>
      <w:r w:rsidR="004D3F69" w:rsidRPr="004025BE">
        <w:rPr>
          <w:rFonts w:cs="Arial"/>
          <w:strike/>
          <w:highlight w:val="yellow"/>
        </w:rPr>
        <w:t xml:space="preserve"> musí nabídnout celkové řešení, které musí být </w:t>
      </w:r>
      <w:r w:rsidR="004D3F69" w:rsidRPr="004025BE">
        <w:rPr>
          <w:rFonts w:cs="Arial"/>
          <w:b/>
          <w:strike/>
          <w:highlight w:val="yellow"/>
        </w:rPr>
        <w:t>plně integrováno do stávajícího systému elektronické finanční kontroly</w:t>
      </w:r>
      <w:r w:rsidR="00073DF2" w:rsidRPr="004025BE">
        <w:rPr>
          <w:rFonts w:cs="Arial"/>
          <w:strike/>
          <w:highlight w:val="yellow"/>
        </w:rPr>
        <w:t>, jež byla pořízena z </w:t>
      </w:r>
      <w:r w:rsidR="004D3F69" w:rsidRPr="004025BE">
        <w:rPr>
          <w:rFonts w:cs="Arial"/>
          <w:strike/>
          <w:highlight w:val="yellow"/>
        </w:rPr>
        <w:t>dotačního programu</w:t>
      </w:r>
      <w:r w:rsidR="001D386A" w:rsidRPr="004025BE">
        <w:rPr>
          <w:rFonts w:cs="Arial"/>
          <w:strike/>
          <w:highlight w:val="yellow"/>
        </w:rPr>
        <w:t xml:space="preserve"> IOP 22</w:t>
      </w:r>
      <w:r w:rsidR="005764AA" w:rsidRPr="004025BE">
        <w:rPr>
          <w:rFonts w:cs="Arial"/>
          <w:strike/>
          <w:highlight w:val="yellow"/>
        </w:rPr>
        <w:t>.</w:t>
      </w:r>
      <w:r w:rsidR="00E82BC8" w:rsidRPr="004025BE">
        <w:rPr>
          <w:rFonts w:cs="Arial"/>
          <w:strike/>
          <w:highlight w:val="yellow"/>
        </w:rPr>
        <w:t xml:space="preserve"> Viz dokument P6 - Popis stávajícího stavu.</w:t>
      </w:r>
    </w:p>
    <w:p w14:paraId="02091080" w14:textId="77777777" w:rsidR="004D3F69" w:rsidRPr="004025BE" w:rsidRDefault="004D3F69" w:rsidP="004D3F69">
      <w:pPr>
        <w:pStyle w:val="Odrky"/>
        <w:numPr>
          <w:ilvl w:val="0"/>
          <w:numId w:val="0"/>
        </w:numPr>
        <w:rPr>
          <w:rFonts w:cs="Arial"/>
          <w:strike/>
          <w:highlight w:val="yellow"/>
        </w:rPr>
      </w:pPr>
    </w:p>
    <w:p w14:paraId="7F0D199E" w14:textId="5B8FBAFA" w:rsidR="004D3F69" w:rsidRPr="004025BE" w:rsidRDefault="004D3F69" w:rsidP="00073DF2">
      <w:pPr>
        <w:pStyle w:val="Odrky"/>
        <w:numPr>
          <w:ilvl w:val="0"/>
          <w:numId w:val="0"/>
        </w:numPr>
        <w:rPr>
          <w:rFonts w:cs="Arial"/>
          <w:strike/>
        </w:rPr>
      </w:pPr>
      <w:r w:rsidRPr="004025BE">
        <w:rPr>
          <w:rFonts w:cs="Arial"/>
          <w:strike/>
          <w:highlight w:val="yellow"/>
        </w:rPr>
        <w:t xml:space="preserve">Současně je požadována jednotnost a vzájemná kompatibilita systému elektronické finanční kontroly zřizovatele a zřizovaných organizací. </w:t>
      </w:r>
      <w:bookmarkStart w:id="4" w:name="_Toc387990708"/>
      <w:bookmarkStart w:id="5" w:name="_Toc388967460"/>
      <w:bookmarkStart w:id="6" w:name="_Toc411324647"/>
    </w:p>
    <w:bookmarkEnd w:id="4"/>
    <w:bookmarkEnd w:id="5"/>
    <w:bookmarkEnd w:id="6"/>
    <w:p w14:paraId="42386162" w14:textId="2585848E" w:rsidR="004D3F69" w:rsidRDefault="004D3F69" w:rsidP="00E42BF6">
      <w:pPr>
        <w:rPr>
          <w:rFonts w:cs="Arial"/>
        </w:rPr>
      </w:pPr>
    </w:p>
    <w:p w14:paraId="100C1921" w14:textId="67211A8E" w:rsidR="00E93612" w:rsidRDefault="00E93612" w:rsidP="00E42BF6">
      <w:pPr>
        <w:rPr>
          <w:rFonts w:cs="Arial"/>
        </w:rPr>
      </w:pPr>
      <w:r w:rsidRPr="00D71AE2">
        <w:rPr>
          <w:rFonts w:cs="Arial"/>
          <w:i/>
        </w:rPr>
        <w:t xml:space="preserve">Tabuka č. </w:t>
      </w:r>
      <w:r>
        <w:rPr>
          <w:rFonts w:cs="Arial"/>
          <w:i/>
        </w:rPr>
        <w:t>4 – požadavky na kompatibilitu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6520"/>
        <w:gridCol w:w="983"/>
      </w:tblGrid>
      <w:tr w:rsidR="009E649A" w:rsidRPr="001C500D" w14:paraId="2215A2D6" w14:textId="77777777" w:rsidTr="004D7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188C5170" w14:textId="2395F1E5" w:rsidR="009E649A" w:rsidRPr="001C500D" w:rsidRDefault="009E649A" w:rsidP="009E649A">
            <w:pPr>
              <w:rPr>
                <w:rFonts w:cs="Arial"/>
              </w:rPr>
            </w:pPr>
            <w:r>
              <w:rPr>
                <w:rFonts w:cs="Arial"/>
              </w:rPr>
              <w:t>Požadavky na kompatibilitu</w:t>
            </w:r>
          </w:p>
        </w:tc>
        <w:tc>
          <w:tcPr>
            <w:tcW w:w="0" w:type="auto"/>
            <w:vAlign w:val="center"/>
          </w:tcPr>
          <w:p w14:paraId="5A1CE8A3" w14:textId="77777777" w:rsidR="009E649A" w:rsidRPr="001C500D" w:rsidRDefault="009E649A" w:rsidP="004D739A">
            <w:pPr>
              <w:rPr>
                <w:rFonts w:cs="Arial"/>
              </w:rPr>
            </w:pPr>
            <w:r>
              <w:rPr>
                <w:rFonts w:cs="Arial"/>
              </w:rPr>
              <w:t>Splňuje</w:t>
            </w:r>
          </w:p>
        </w:tc>
      </w:tr>
      <w:tr w:rsidR="009E649A" w:rsidRPr="001C500D" w14:paraId="1BF886DC" w14:textId="77777777" w:rsidTr="004D739A">
        <w:tc>
          <w:tcPr>
            <w:tcW w:w="0" w:type="auto"/>
          </w:tcPr>
          <w:p w14:paraId="6BD58963" w14:textId="7C84FF3E" w:rsidR="009E649A" w:rsidRPr="009E649A" w:rsidRDefault="009E649A" w:rsidP="009E649A">
            <w:pPr>
              <w:rPr>
                <w:rFonts w:cs="Arial"/>
              </w:rPr>
            </w:pPr>
            <w:r>
              <w:rPr>
                <w:rFonts w:cs="Arial"/>
              </w:rPr>
              <w:t xml:space="preserve">Dodávané řešení je plně kompatibilní s požadavky uvedenými v bodě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_Ref10358403 \r \h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7E3E07">
              <w:rPr>
                <w:rFonts w:cs="Arial"/>
              </w:rPr>
              <w:t>4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0" w:type="auto"/>
          </w:tcPr>
          <w:p w14:paraId="7A048F40" w14:textId="77777777" w:rsidR="009E649A" w:rsidRPr="001C500D" w:rsidRDefault="009E649A" w:rsidP="004D739A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</w:tbl>
    <w:p w14:paraId="0C89ABB1" w14:textId="77777777" w:rsidR="009E649A" w:rsidRPr="009E649A" w:rsidRDefault="009E649A" w:rsidP="00E42BF6">
      <w:pPr>
        <w:rPr>
          <w:rFonts w:cs="Arial"/>
        </w:rPr>
      </w:pPr>
    </w:p>
    <w:p w14:paraId="144BCE46" w14:textId="5459278F" w:rsidR="008E744B" w:rsidRPr="00D42007" w:rsidRDefault="008E744B" w:rsidP="004D3F69">
      <w:pPr>
        <w:pStyle w:val="Nadpis3"/>
        <w:numPr>
          <w:ilvl w:val="0"/>
          <w:numId w:val="30"/>
        </w:numPr>
      </w:pPr>
      <w:bookmarkStart w:id="7" w:name="_Ref7881011"/>
      <w:r>
        <w:rPr>
          <w:rFonts w:cs="Arial"/>
          <w:szCs w:val="20"/>
        </w:rPr>
        <w:t>Implementační projekt</w:t>
      </w:r>
      <w:bookmarkEnd w:id="7"/>
      <w:r w:rsidR="003457F4">
        <w:rPr>
          <w:rFonts w:cs="Arial"/>
          <w:szCs w:val="20"/>
        </w:rPr>
        <w:t xml:space="preserve"> a metodika</w:t>
      </w:r>
    </w:p>
    <w:p w14:paraId="144BCE47" w14:textId="77777777" w:rsidR="008E744B" w:rsidRPr="0091664B" w:rsidRDefault="008E744B" w:rsidP="008E744B">
      <w:pPr>
        <w:pStyle w:val="normalodsazene"/>
        <w:spacing w:before="120" w:beforeAutospacing="0" w:after="0" w:afterAutospacing="0" w:line="300" w:lineRule="auto"/>
        <w:rPr>
          <w:rFonts w:ascii="Arial" w:hAnsi="Arial" w:cs="Arial"/>
        </w:rPr>
      </w:pPr>
      <w:r>
        <w:rPr>
          <w:rFonts w:ascii="Arial" w:hAnsi="Arial" w:cs="Arial"/>
        </w:rPr>
        <w:t>Společnou s</w:t>
      </w:r>
      <w:r w:rsidRPr="0091664B">
        <w:rPr>
          <w:rFonts w:ascii="Arial" w:hAnsi="Arial" w:cs="Arial"/>
        </w:rPr>
        <w:t xml:space="preserve">oučástí </w:t>
      </w:r>
      <w:r>
        <w:rPr>
          <w:rFonts w:ascii="Arial" w:hAnsi="Arial" w:cs="Arial"/>
        </w:rPr>
        <w:t xml:space="preserve">celé </w:t>
      </w:r>
      <w:r w:rsidRPr="0091664B">
        <w:rPr>
          <w:rFonts w:ascii="Arial" w:hAnsi="Arial" w:cs="Arial"/>
        </w:rPr>
        <w:t>dodávky bude vypracování projektu nasazení (implementační projekt), jehož součástí bude</w:t>
      </w:r>
      <w:r>
        <w:rPr>
          <w:rFonts w:ascii="Arial" w:hAnsi="Arial" w:cs="Arial"/>
        </w:rPr>
        <w:t>:</w:t>
      </w:r>
      <w:r w:rsidRPr="0091664B">
        <w:rPr>
          <w:rFonts w:ascii="Arial" w:hAnsi="Arial" w:cs="Arial"/>
        </w:rPr>
        <w:t xml:space="preserve"> </w:t>
      </w:r>
    </w:p>
    <w:p w14:paraId="144BCE48" w14:textId="77777777" w:rsidR="008E744B" w:rsidRPr="00E3194E" w:rsidRDefault="008E744B" w:rsidP="008E744B">
      <w:pPr>
        <w:pStyle w:val="Odstavecseseznamem"/>
        <w:numPr>
          <w:ilvl w:val="0"/>
          <w:numId w:val="31"/>
        </w:numPr>
        <w:spacing w:before="120"/>
        <w:ind w:left="924" w:hanging="357"/>
      </w:pPr>
      <w:r w:rsidRPr="00E3194E">
        <w:t xml:space="preserve">analýza současného stavu </w:t>
      </w:r>
    </w:p>
    <w:p w14:paraId="144BCE49" w14:textId="77777777" w:rsidR="008E744B" w:rsidRDefault="008E744B" w:rsidP="008E744B">
      <w:pPr>
        <w:pStyle w:val="Odstavecseseznamem"/>
        <w:numPr>
          <w:ilvl w:val="0"/>
          <w:numId w:val="31"/>
        </w:numPr>
        <w:spacing w:before="120"/>
        <w:ind w:left="924" w:hanging="357"/>
      </w:pPr>
      <w:r>
        <w:t xml:space="preserve">analýza včetně </w:t>
      </w:r>
      <w:r w:rsidRPr="00E3194E">
        <w:t>návrh</w:t>
      </w:r>
      <w:r>
        <w:t>u</w:t>
      </w:r>
      <w:r w:rsidRPr="00E3194E">
        <w:t xml:space="preserve"> </w:t>
      </w:r>
      <w:r>
        <w:t xml:space="preserve">řešení a nasazení jednotlivých částí dodávky </w:t>
      </w:r>
    </w:p>
    <w:p w14:paraId="144BCE4A" w14:textId="77777777" w:rsidR="008E744B" w:rsidRPr="00E3194E" w:rsidRDefault="008E744B" w:rsidP="008E744B">
      <w:pPr>
        <w:pStyle w:val="Odstavecseseznamem"/>
        <w:numPr>
          <w:ilvl w:val="0"/>
          <w:numId w:val="31"/>
        </w:numPr>
        <w:spacing w:before="120"/>
        <w:ind w:left="924" w:hanging="357"/>
      </w:pPr>
      <w:r w:rsidRPr="00E3194E">
        <w:t xml:space="preserve">popis implementace systému, zejména: </w:t>
      </w:r>
    </w:p>
    <w:p w14:paraId="144BCE4B" w14:textId="77777777" w:rsidR="008E744B" w:rsidRPr="00E3194E" w:rsidRDefault="008E744B" w:rsidP="008E744B">
      <w:pPr>
        <w:pStyle w:val="Odstavecseseznamem"/>
        <w:numPr>
          <w:ilvl w:val="1"/>
          <w:numId w:val="31"/>
        </w:numPr>
        <w:spacing w:before="120"/>
      </w:pPr>
      <w:r w:rsidRPr="00E3194E">
        <w:t>popis implementace včetně časového harmonogramu,</w:t>
      </w:r>
    </w:p>
    <w:p w14:paraId="144BCE4C" w14:textId="77777777" w:rsidR="008E744B" w:rsidRPr="00E3194E" w:rsidRDefault="008E744B" w:rsidP="008E744B">
      <w:pPr>
        <w:pStyle w:val="Odstavecseseznamem"/>
        <w:numPr>
          <w:ilvl w:val="1"/>
          <w:numId w:val="31"/>
        </w:numPr>
        <w:spacing w:before="120"/>
      </w:pPr>
      <w:r w:rsidRPr="00E3194E">
        <w:t xml:space="preserve">popis rozhraní pro </w:t>
      </w:r>
      <w:r>
        <w:t xml:space="preserve">vzájemnou </w:t>
      </w:r>
      <w:r w:rsidRPr="00E3194E">
        <w:t xml:space="preserve">integraci </w:t>
      </w:r>
      <w:r>
        <w:t xml:space="preserve">dodávaných systémů </w:t>
      </w:r>
    </w:p>
    <w:p w14:paraId="144BCE4D" w14:textId="77777777" w:rsidR="008E744B" w:rsidRDefault="008E744B" w:rsidP="008E744B">
      <w:pPr>
        <w:pStyle w:val="Odstavecseseznamem"/>
        <w:numPr>
          <w:ilvl w:val="1"/>
          <w:numId w:val="31"/>
        </w:numPr>
        <w:spacing w:before="120"/>
      </w:pPr>
      <w:r>
        <w:t>úprava řídící dokumentace a nastavení metodik pro průběžný a pravidelný</w:t>
      </w:r>
    </w:p>
    <w:p w14:paraId="7B4F806C" w14:textId="5FD01F3D" w:rsidR="003457F4" w:rsidRPr="00E3194E" w:rsidRDefault="008E744B" w:rsidP="003457F4">
      <w:pPr>
        <w:pStyle w:val="Odstavecseseznamem"/>
        <w:spacing w:before="120"/>
        <w:ind w:left="2160"/>
      </w:pPr>
      <w:r>
        <w:t>controlling</w:t>
      </w:r>
    </w:p>
    <w:p w14:paraId="3D274E73" w14:textId="14363B4F" w:rsidR="003457F4" w:rsidRDefault="003457F4" w:rsidP="008E744B">
      <w:pPr>
        <w:pStyle w:val="Odstavecseseznamem"/>
        <w:numPr>
          <w:ilvl w:val="1"/>
          <w:numId w:val="31"/>
        </w:numPr>
        <w:spacing w:before="120"/>
      </w:pPr>
      <w:r>
        <w:t>dodávka a instalace komponentů elektronické finanční kontroly a fin. plánování</w:t>
      </w:r>
    </w:p>
    <w:p w14:paraId="144BCE4F" w14:textId="77777777" w:rsidR="008E744B" w:rsidRDefault="008E744B" w:rsidP="008E744B">
      <w:pPr>
        <w:pStyle w:val="Odstavecseseznamem"/>
        <w:numPr>
          <w:ilvl w:val="1"/>
          <w:numId w:val="31"/>
        </w:numPr>
        <w:spacing w:before="120"/>
      </w:pPr>
      <w:r w:rsidRPr="00E3194E">
        <w:t>popis metodiky vyhodnocení testovacího provozu pro předání díla do rutinního provozu.</w:t>
      </w:r>
    </w:p>
    <w:p w14:paraId="1AA227FF" w14:textId="52597C25" w:rsidR="00C76471" w:rsidRDefault="001C117D" w:rsidP="008E744B">
      <w:pPr>
        <w:pStyle w:val="Odstavecseseznamem"/>
        <w:numPr>
          <w:ilvl w:val="1"/>
          <w:numId w:val="31"/>
        </w:numPr>
        <w:spacing w:before="120"/>
      </w:pPr>
      <w:r>
        <w:t xml:space="preserve">Vypracování </w:t>
      </w:r>
      <w:r w:rsidR="00C76471">
        <w:t>metodik</w:t>
      </w:r>
      <w:r>
        <w:t>y</w:t>
      </w:r>
      <w:r w:rsidR="00C76471">
        <w:t xml:space="preserve"> finanční kontroly a finančního plánování</w:t>
      </w:r>
      <w:r>
        <w:t xml:space="preserve"> pro PO</w:t>
      </w:r>
    </w:p>
    <w:p w14:paraId="4BB9770F" w14:textId="631EA5B4" w:rsidR="00E93612" w:rsidRDefault="00E93612" w:rsidP="00E93612">
      <w:pPr>
        <w:spacing w:before="120"/>
      </w:pPr>
      <w:r w:rsidRPr="00D71AE2">
        <w:rPr>
          <w:rFonts w:cs="Arial"/>
          <w:i/>
        </w:rPr>
        <w:lastRenderedPageBreak/>
        <w:t xml:space="preserve">Tabuka č. </w:t>
      </w:r>
      <w:r>
        <w:rPr>
          <w:rFonts w:cs="Arial"/>
          <w:i/>
        </w:rPr>
        <w:t>5 – požadavky na implementaci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5408"/>
        <w:gridCol w:w="983"/>
      </w:tblGrid>
      <w:tr w:rsidR="00D9319E" w:rsidRPr="001C500D" w14:paraId="376EBFB9" w14:textId="77777777" w:rsidTr="004D73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7E211337" w14:textId="571148D6" w:rsidR="00D9319E" w:rsidRPr="001C500D" w:rsidRDefault="00D9319E" w:rsidP="00E93612">
            <w:pPr>
              <w:rPr>
                <w:rFonts w:cs="Arial"/>
              </w:rPr>
            </w:pPr>
            <w:r>
              <w:rPr>
                <w:rFonts w:cs="Arial"/>
              </w:rPr>
              <w:t>Požadavky na</w:t>
            </w:r>
            <w:r w:rsidR="00E93612">
              <w:rPr>
                <w:rFonts w:cs="Arial"/>
              </w:rPr>
              <w:t xml:space="preserve"> impementaci</w:t>
            </w:r>
          </w:p>
        </w:tc>
        <w:tc>
          <w:tcPr>
            <w:tcW w:w="0" w:type="auto"/>
            <w:vAlign w:val="center"/>
          </w:tcPr>
          <w:p w14:paraId="55EB1AC4" w14:textId="77777777" w:rsidR="00D9319E" w:rsidRPr="001C500D" w:rsidRDefault="00D9319E" w:rsidP="004D739A">
            <w:pPr>
              <w:rPr>
                <w:rFonts w:cs="Arial"/>
              </w:rPr>
            </w:pPr>
            <w:r>
              <w:rPr>
                <w:rFonts w:cs="Arial"/>
              </w:rPr>
              <w:t>Splňuje</w:t>
            </w:r>
          </w:p>
        </w:tc>
      </w:tr>
      <w:tr w:rsidR="00D9319E" w:rsidRPr="001C500D" w14:paraId="6D4EA2C7" w14:textId="77777777" w:rsidTr="004D739A">
        <w:tc>
          <w:tcPr>
            <w:tcW w:w="0" w:type="auto"/>
          </w:tcPr>
          <w:p w14:paraId="2EBDF2FA" w14:textId="204908E6" w:rsidR="00D9319E" w:rsidRPr="009E649A" w:rsidRDefault="00E93612" w:rsidP="004D739A">
            <w:pPr>
              <w:rPr>
                <w:rFonts w:cs="Arial"/>
              </w:rPr>
            </w:pPr>
            <w:r>
              <w:rPr>
                <w:rFonts w:cs="Arial"/>
              </w:rPr>
              <w:t>Implementační</w:t>
            </w:r>
            <w:r w:rsidR="00D9319E">
              <w:rPr>
                <w:rFonts w:cs="Arial"/>
              </w:rPr>
              <w:t xml:space="preserve"> projekt v požadovaném rozsahu dle bodu 5</w:t>
            </w:r>
          </w:p>
        </w:tc>
        <w:tc>
          <w:tcPr>
            <w:tcW w:w="0" w:type="auto"/>
          </w:tcPr>
          <w:p w14:paraId="481F2155" w14:textId="77777777" w:rsidR="00D9319E" w:rsidRPr="001C500D" w:rsidRDefault="00D9319E" w:rsidP="004D739A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</w:tbl>
    <w:p w14:paraId="49189343" w14:textId="77777777" w:rsidR="00D9319E" w:rsidRPr="00E3194E" w:rsidRDefault="00D9319E" w:rsidP="00D9319E">
      <w:pPr>
        <w:spacing w:before="120"/>
      </w:pPr>
    </w:p>
    <w:p w14:paraId="144BCE50" w14:textId="77777777" w:rsidR="008E744B" w:rsidRDefault="008E744B" w:rsidP="004D3F69">
      <w:pPr>
        <w:pStyle w:val="Nadpis3"/>
        <w:numPr>
          <w:ilvl w:val="0"/>
          <w:numId w:val="30"/>
        </w:numPr>
        <w:rPr>
          <w:rFonts w:cs="Arial"/>
          <w:szCs w:val="20"/>
        </w:rPr>
      </w:pPr>
      <w:r w:rsidRPr="008E744B">
        <w:rPr>
          <w:rFonts w:cs="Arial"/>
          <w:szCs w:val="20"/>
        </w:rPr>
        <w:t>Servisní a technická podpora</w:t>
      </w:r>
    </w:p>
    <w:p w14:paraId="144BCE51" w14:textId="77777777" w:rsidR="00E71735" w:rsidRPr="00E71735" w:rsidRDefault="00E71735" w:rsidP="00E71735"/>
    <w:p w14:paraId="144BCE52" w14:textId="4DC1D87C" w:rsidR="008E744B" w:rsidRPr="008E744B" w:rsidRDefault="00E71735" w:rsidP="00E71735">
      <w:r>
        <w:t xml:space="preserve">Součástí nabídky bude </w:t>
      </w:r>
      <w:r w:rsidR="002814BB">
        <w:t xml:space="preserve">technická </w:t>
      </w:r>
      <w:r>
        <w:t xml:space="preserve">podpora v rozsahu 5 hodin měsíčně pro všechny příspěvkové organizace. Obsahem </w:t>
      </w:r>
      <w:r w:rsidR="002814BB">
        <w:t xml:space="preserve">technické </w:t>
      </w:r>
      <w:r>
        <w:t>podpory bude komplexní podpora uživatelů dodávaného informačního systému s cílem zajistit vysokou dostupnost aplikace a efektivní využívání.</w:t>
      </w:r>
    </w:p>
    <w:sectPr w:rsidR="008E744B" w:rsidRPr="008E744B" w:rsidSect="004025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55742" w14:textId="77777777" w:rsidR="001C1C21" w:rsidRDefault="001C1C21" w:rsidP="00901A48">
      <w:r>
        <w:separator/>
      </w:r>
    </w:p>
  </w:endnote>
  <w:endnote w:type="continuationSeparator" w:id="0">
    <w:p w14:paraId="3193C7AF" w14:textId="77777777" w:rsidR="001C1C21" w:rsidRDefault="001C1C21" w:rsidP="00901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8670A" w14:textId="77777777" w:rsidR="00DA31F4" w:rsidRDefault="00DA31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D46AB" w14:textId="77777777" w:rsidR="00DA31F4" w:rsidRDefault="00DA31F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AFB8D" w14:textId="77777777" w:rsidR="00DA31F4" w:rsidRDefault="00DA31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012F8" w14:textId="77777777" w:rsidR="001C1C21" w:rsidRDefault="001C1C21" w:rsidP="00901A48">
      <w:r>
        <w:separator/>
      </w:r>
    </w:p>
  </w:footnote>
  <w:footnote w:type="continuationSeparator" w:id="0">
    <w:p w14:paraId="3B4C3293" w14:textId="77777777" w:rsidR="001C1C21" w:rsidRDefault="001C1C21" w:rsidP="00901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6DD97" w14:textId="77777777" w:rsidR="00DA31F4" w:rsidRDefault="00DA31F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BCE57" w14:textId="77777777" w:rsidR="00901A48" w:rsidRDefault="0070094C" w:rsidP="00901A48">
    <w:pPr>
      <w:pStyle w:val="Zhlav"/>
    </w:pPr>
    <w:r>
      <w:rPr>
        <w:noProof/>
        <w:lang w:eastAsia="cs-CZ"/>
      </w:rPr>
      <w:drawing>
        <wp:inline distT="0" distB="0" distL="0" distR="0" wp14:anchorId="144BCE59" wp14:editId="144BCE5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4BCE58" w14:textId="77777777" w:rsidR="00901A48" w:rsidRPr="00901A48" w:rsidRDefault="00901A48" w:rsidP="00901A48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8694C" w14:textId="77777777" w:rsidR="00DA31F4" w:rsidRDefault="00DA31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F6D"/>
    <w:multiLevelType w:val="hybridMultilevel"/>
    <w:tmpl w:val="AAE80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635"/>
    <w:multiLevelType w:val="hybridMultilevel"/>
    <w:tmpl w:val="DAD6D96A"/>
    <w:lvl w:ilvl="0" w:tplc="237A745E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827CB"/>
    <w:multiLevelType w:val="hybridMultilevel"/>
    <w:tmpl w:val="83BEA4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0E5F5B"/>
    <w:multiLevelType w:val="hybridMultilevel"/>
    <w:tmpl w:val="E7FAE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450E4"/>
    <w:multiLevelType w:val="hybridMultilevel"/>
    <w:tmpl w:val="3E50E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C2A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D56BF6"/>
    <w:multiLevelType w:val="hybridMultilevel"/>
    <w:tmpl w:val="189C68A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06A71"/>
    <w:multiLevelType w:val="hybridMultilevel"/>
    <w:tmpl w:val="8A067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D75D3"/>
    <w:multiLevelType w:val="hybridMultilevel"/>
    <w:tmpl w:val="C2D6470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4FC638E"/>
    <w:multiLevelType w:val="hybridMultilevel"/>
    <w:tmpl w:val="27960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B282A"/>
    <w:multiLevelType w:val="hybridMultilevel"/>
    <w:tmpl w:val="20965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74E6B"/>
    <w:multiLevelType w:val="hybridMultilevel"/>
    <w:tmpl w:val="601EC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616FB"/>
    <w:multiLevelType w:val="hybridMultilevel"/>
    <w:tmpl w:val="94FAC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15E1D"/>
    <w:multiLevelType w:val="hybridMultilevel"/>
    <w:tmpl w:val="7B98D84E"/>
    <w:lvl w:ilvl="0" w:tplc="841CCAF4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55B2F"/>
    <w:multiLevelType w:val="multilevel"/>
    <w:tmpl w:val="AA16B2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417AD6"/>
    <w:multiLevelType w:val="hybridMultilevel"/>
    <w:tmpl w:val="1C568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01DF9"/>
    <w:multiLevelType w:val="hybridMultilevel"/>
    <w:tmpl w:val="2F0A03CC"/>
    <w:lvl w:ilvl="0" w:tplc="31249AC6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927A1"/>
    <w:multiLevelType w:val="hybridMultilevel"/>
    <w:tmpl w:val="0D1C2E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70D5A"/>
    <w:multiLevelType w:val="hybridMultilevel"/>
    <w:tmpl w:val="2AD20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B7757"/>
    <w:multiLevelType w:val="hybridMultilevel"/>
    <w:tmpl w:val="3990A616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96117E7"/>
    <w:multiLevelType w:val="hybridMultilevel"/>
    <w:tmpl w:val="6CF094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06EE3"/>
    <w:multiLevelType w:val="hybridMultilevel"/>
    <w:tmpl w:val="F0FEC02E"/>
    <w:lvl w:ilvl="0" w:tplc="4050D146">
      <w:start w:val="1"/>
      <w:numFmt w:val="bullet"/>
      <w:pStyle w:val="Odrky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F860239C">
      <w:start w:val="1"/>
      <w:numFmt w:val="bullet"/>
      <w:lvlText w:val="o"/>
      <w:lvlJc w:val="left"/>
      <w:pPr>
        <w:ind w:left="1480" w:hanging="357"/>
      </w:pPr>
      <w:rPr>
        <w:rFonts w:ascii="Courier New" w:hAnsi="Courier New" w:hint="default"/>
      </w:rPr>
    </w:lvl>
    <w:lvl w:ilvl="2" w:tplc="8668C164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BA0AA236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892CFFEC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hint="default"/>
      </w:rPr>
    </w:lvl>
    <w:lvl w:ilvl="5" w:tplc="A7E8DD44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81C7CE8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6AD28FAE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hint="default"/>
      </w:rPr>
    </w:lvl>
    <w:lvl w:ilvl="8" w:tplc="98404502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2" w15:restartNumberingAfterBreak="0">
    <w:nsid w:val="5B116964"/>
    <w:multiLevelType w:val="hybridMultilevel"/>
    <w:tmpl w:val="CA4C572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04921CB"/>
    <w:multiLevelType w:val="hybridMultilevel"/>
    <w:tmpl w:val="5E0E9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039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C9305A"/>
    <w:multiLevelType w:val="hybridMultilevel"/>
    <w:tmpl w:val="1B1424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B15F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06657CC"/>
    <w:multiLevelType w:val="multilevel"/>
    <w:tmpl w:val="22CEAF74"/>
    <w:styleLink w:val="mjseznam"/>
    <w:lvl w:ilvl="0">
      <w:start w:val="1"/>
      <w:numFmt w:val="decimal"/>
      <w:pStyle w:val="nadpis1rovn"/>
      <w:lvlText w:val="%1"/>
      <w:lvlJc w:val="left"/>
      <w:pPr>
        <w:ind w:left="454" w:hanging="454"/>
      </w:pPr>
      <w:rPr>
        <w:rFonts w:ascii="Times New Roman" w:hAnsi="Times New Roman" w:hint="default"/>
        <w:b/>
        <w:sz w:val="32"/>
      </w:rPr>
    </w:lvl>
    <w:lvl w:ilvl="1">
      <w:start w:val="1"/>
      <w:numFmt w:val="decimal"/>
      <w:pStyle w:val="nadpis2rovn"/>
      <w:lvlText w:val="%1.%2"/>
      <w:lvlJc w:val="left"/>
      <w:pPr>
        <w:ind w:left="567" w:hanging="207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none"/>
      <w:pStyle w:val="nadpis3rovn"/>
      <w:lvlText w:val="1.1.1"/>
      <w:lvlJc w:val="left"/>
      <w:pPr>
        <w:ind w:left="680" w:firstLine="4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1371BBE"/>
    <w:multiLevelType w:val="hybridMultilevel"/>
    <w:tmpl w:val="9DFC5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41EBA"/>
    <w:multiLevelType w:val="hybridMultilevel"/>
    <w:tmpl w:val="297CDE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15B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7DF67A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B8310D3"/>
    <w:multiLevelType w:val="hybridMultilevel"/>
    <w:tmpl w:val="0804D7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3441FE"/>
    <w:multiLevelType w:val="hybridMultilevel"/>
    <w:tmpl w:val="CD6C3186"/>
    <w:lvl w:ilvl="0" w:tplc="F860239C">
      <w:start w:val="1"/>
      <w:numFmt w:val="bullet"/>
      <w:lvlText w:val="o"/>
      <w:lvlJc w:val="left"/>
      <w:pPr>
        <w:ind w:left="1480" w:hanging="357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C61858"/>
    <w:multiLevelType w:val="hybridMultilevel"/>
    <w:tmpl w:val="41584B3A"/>
    <w:lvl w:ilvl="0" w:tplc="5F2C80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11"/>
  </w:num>
  <w:num w:numId="4">
    <w:abstractNumId w:val="22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3"/>
  </w:num>
  <w:num w:numId="8">
    <w:abstractNumId w:val="17"/>
  </w:num>
  <w:num w:numId="9">
    <w:abstractNumId w:val="1"/>
  </w:num>
  <w:num w:numId="10">
    <w:abstractNumId w:val="0"/>
  </w:num>
  <w:num w:numId="11">
    <w:abstractNumId w:val="8"/>
  </w:num>
  <w:num w:numId="12">
    <w:abstractNumId w:val="30"/>
  </w:num>
  <w:num w:numId="13">
    <w:abstractNumId w:val="9"/>
  </w:num>
  <w:num w:numId="14">
    <w:abstractNumId w:val="2"/>
  </w:num>
  <w:num w:numId="15">
    <w:abstractNumId w:val="7"/>
  </w:num>
  <w:num w:numId="16">
    <w:abstractNumId w:val="10"/>
  </w:num>
  <w:num w:numId="17">
    <w:abstractNumId w:val="6"/>
  </w:num>
  <w:num w:numId="18">
    <w:abstractNumId w:val="12"/>
  </w:num>
  <w:num w:numId="19">
    <w:abstractNumId w:val="27"/>
  </w:num>
  <w:num w:numId="20">
    <w:abstractNumId w:val="4"/>
  </w:num>
  <w:num w:numId="21">
    <w:abstractNumId w:val="14"/>
  </w:num>
  <w:num w:numId="22">
    <w:abstractNumId w:val="31"/>
  </w:num>
  <w:num w:numId="23">
    <w:abstractNumId w:val="15"/>
  </w:num>
  <w:num w:numId="24">
    <w:abstractNumId w:val="24"/>
  </w:num>
  <w:num w:numId="25">
    <w:abstractNumId w:val="26"/>
  </w:num>
  <w:num w:numId="26">
    <w:abstractNumId w:val="5"/>
  </w:num>
  <w:num w:numId="27">
    <w:abstractNumId w:val="23"/>
  </w:num>
  <w:num w:numId="28">
    <w:abstractNumId w:val="20"/>
  </w:num>
  <w:num w:numId="29">
    <w:abstractNumId w:val="28"/>
  </w:num>
  <w:num w:numId="30">
    <w:abstractNumId w:val="25"/>
  </w:num>
  <w:num w:numId="31">
    <w:abstractNumId w:val="34"/>
  </w:num>
  <w:num w:numId="32">
    <w:abstractNumId w:val="18"/>
  </w:num>
  <w:num w:numId="33">
    <w:abstractNumId w:val="32"/>
  </w:num>
  <w:num w:numId="34">
    <w:abstractNumId w:val="19"/>
  </w:num>
  <w:num w:numId="35">
    <w:abstractNumId w:val="2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9D"/>
    <w:rsid w:val="00001E9F"/>
    <w:rsid w:val="00011622"/>
    <w:rsid w:val="00023AF4"/>
    <w:rsid w:val="00061C1A"/>
    <w:rsid w:val="000638D8"/>
    <w:rsid w:val="00073DF2"/>
    <w:rsid w:val="000855AE"/>
    <w:rsid w:val="000913FA"/>
    <w:rsid w:val="00092508"/>
    <w:rsid w:val="00095740"/>
    <w:rsid w:val="000958F4"/>
    <w:rsid w:val="000B2CCE"/>
    <w:rsid w:val="000C23FF"/>
    <w:rsid w:val="000D7114"/>
    <w:rsid w:val="0010301C"/>
    <w:rsid w:val="00120CF0"/>
    <w:rsid w:val="0013486D"/>
    <w:rsid w:val="00134C64"/>
    <w:rsid w:val="00143695"/>
    <w:rsid w:val="00145570"/>
    <w:rsid w:val="0014695E"/>
    <w:rsid w:val="001563D9"/>
    <w:rsid w:val="00181B37"/>
    <w:rsid w:val="001A5FC7"/>
    <w:rsid w:val="001A6D94"/>
    <w:rsid w:val="001B5554"/>
    <w:rsid w:val="001C117D"/>
    <w:rsid w:val="001C161C"/>
    <w:rsid w:val="001C1C21"/>
    <w:rsid w:val="001C500D"/>
    <w:rsid w:val="001D386A"/>
    <w:rsid w:val="001D423B"/>
    <w:rsid w:val="001F1B74"/>
    <w:rsid w:val="001F5491"/>
    <w:rsid w:val="00200CF7"/>
    <w:rsid w:val="00223F9D"/>
    <w:rsid w:val="0023621E"/>
    <w:rsid w:val="0023732A"/>
    <w:rsid w:val="00240663"/>
    <w:rsid w:val="00274175"/>
    <w:rsid w:val="002814BB"/>
    <w:rsid w:val="00282A4A"/>
    <w:rsid w:val="002B24D3"/>
    <w:rsid w:val="002D1CA6"/>
    <w:rsid w:val="002F2B1A"/>
    <w:rsid w:val="002F4EF3"/>
    <w:rsid w:val="00330B4E"/>
    <w:rsid w:val="003457F4"/>
    <w:rsid w:val="00355E73"/>
    <w:rsid w:val="0037280F"/>
    <w:rsid w:val="003754C7"/>
    <w:rsid w:val="003A40E7"/>
    <w:rsid w:val="003A6135"/>
    <w:rsid w:val="003D16AC"/>
    <w:rsid w:val="003D57BE"/>
    <w:rsid w:val="003E0B11"/>
    <w:rsid w:val="003E66AC"/>
    <w:rsid w:val="003F4092"/>
    <w:rsid w:val="003F6C00"/>
    <w:rsid w:val="004025BE"/>
    <w:rsid w:val="0044444E"/>
    <w:rsid w:val="0044690D"/>
    <w:rsid w:val="00483A5F"/>
    <w:rsid w:val="004B1E2B"/>
    <w:rsid w:val="004C5466"/>
    <w:rsid w:val="004C7F4F"/>
    <w:rsid w:val="004D3BC6"/>
    <w:rsid w:val="004D3F69"/>
    <w:rsid w:val="004E346E"/>
    <w:rsid w:val="004E44DC"/>
    <w:rsid w:val="004E61D7"/>
    <w:rsid w:val="004E7D98"/>
    <w:rsid w:val="004F2376"/>
    <w:rsid w:val="004F7E76"/>
    <w:rsid w:val="005020E6"/>
    <w:rsid w:val="00511A40"/>
    <w:rsid w:val="005161BB"/>
    <w:rsid w:val="005207EE"/>
    <w:rsid w:val="005209D9"/>
    <w:rsid w:val="00535C2C"/>
    <w:rsid w:val="0055501E"/>
    <w:rsid w:val="0057079B"/>
    <w:rsid w:val="005764AA"/>
    <w:rsid w:val="00576E44"/>
    <w:rsid w:val="005779CF"/>
    <w:rsid w:val="005C49A5"/>
    <w:rsid w:val="005C6705"/>
    <w:rsid w:val="005D293B"/>
    <w:rsid w:val="005F622B"/>
    <w:rsid w:val="006132E9"/>
    <w:rsid w:val="00624A47"/>
    <w:rsid w:val="00625082"/>
    <w:rsid w:val="00625A04"/>
    <w:rsid w:val="00637E00"/>
    <w:rsid w:val="0066221F"/>
    <w:rsid w:val="006647E3"/>
    <w:rsid w:val="00682E24"/>
    <w:rsid w:val="00684008"/>
    <w:rsid w:val="00693036"/>
    <w:rsid w:val="00693AFE"/>
    <w:rsid w:val="006B1AD9"/>
    <w:rsid w:val="006C2C44"/>
    <w:rsid w:val="006E1C41"/>
    <w:rsid w:val="006E5540"/>
    <w:rsid w:val="006E5F50"/>
    <w:rsid w:val="0070094C"/>
    <w:rsid w:val="00715C16"/>
    <w:rsid w:val="00737245"/>
    <w:rsid w:val="00763C3B"/>
    <w:rsid w:val="007737D1"/>
    <w:rsid w:val="007C276F"/>
    <w:rsid w:val="007D5AA6"/>
    <w:rsid w:val="007E3E07"/>
    <w:rsid w:val="007F2DAA"/>
    <w:rsid w:val="007F5FEB"/>
    <w:rsid w:val="00812B9C"/>
    <w:rsid w:val="00823B16"/>
    <w:rsid w:val="008310D7"/>
    <w:rsid w:val="00861A07"/>
    <w:rsid w:val="00862C2A"/>
    <w:rsid w:val="008902B2"/>
    <w:rsid w:val="00891FA9"/>
    <w:rsid w:val="008977D1"/>
    <w:rsid w:val="008C62FE"/>
    <w:rsid w:val="008D274A"/>
    <w:rsid w:val="008D4CFC"/>
    <w:rsid w:val="008E6D43"/>
    <w:rsid w:val="008E744B"/>
    <w:rsid w:val="008F1A45"/>
    <w:rsid w:val="00901A48"/>
    <w:rsid w:val="00916EE8"/>
    <w:rsid w:val="0093622A"/>
    <w:rsid w:val="009524E6"/>
    <w:rsid w:val="0096289F"/>
    <w:rsid w:val="00964349"/>
    <w:rsid w:val="00994357"/>
    <w:rsid w:val="009969B9"/>
    <w:rsid w:val="009C4D1B"/>
    <w:rsid w:val="009D2A40"/>
    <w:rsid w:val="009D2F59"/>
    <w:rsid w:val="009D4E6D"/>
    <w:rsid w:val="009E649A"/>
    <w:rsid w:val="009F168A"/>
    <w:rsid w:val="00A05F0D"/>
    <w:rsid w:val="00A24D8A"/>
    <w:rsid w:val="00A31A49"/>
    <w:rsid w:val="00A70FA8"/>
    <w:rsid w:val="00A9399B"/>
    <w:rsid w:val="00AB3846"/>
    <w:rsid w:val="00AC4896"/>
    <w:rsid w:val="00AD3819"/>
    <w:rsid w:val="00AD6E29"/>
    <w:rsid w:val="00AE2B16"/>
    <w:rsid w:val="00AF1718"/>
    <w:rsid w:val="00B07358"/>
    <w:rsid w:val="00B33FCA"/>
    <w:rsid w:val="00B4468D"/>
    <w:rsid w:val="00B61687"/>
    <w:rsid w:val="00B70922"/>
    <w:rsid w:val="00B73D59"/>
    <w:rsid w:val="00B8136A"/>
    <w:rsid w:val="00B909C4"/>
    <w:rsid w:val="00BA5DE3"/>
    <w:rsid w:val="00BA7345"/>
    <w:rsid w:val="00BB315C"/>
    <w:rsid w:val="00BD6D5D"/>
    <w:rsid w:val="00BE6ADD"/>
    <w:rsid w:val="00C00C13"/>
    <w:rsid w:val="00C228C0"/>
    <w:rsid w:val="00C4036E"/>
    <w:rsid w:val="00C4374C"/>
    <w:rsid w:val="00C47C28"/>
    <w:rsid w:val="00C52289"/>
    <w:rsid w:val="00C6055E"/>
    <w:rsid w:val="00C6339B"/>
    <w:rsid w:val="00C738D7"/>
    <w:rsid w:val="00C74075"/>
    <w:rsid w:val="00C76471"/>
    <w:rsid w:val="00C915EF"/>
    <w:rsid w:val="00CA1E12"/>
    <w:rsid w:val="00CD3DCF"/>
    <w:rsid w:val="00CE65DB"/>
    <w:rsid w:val="00CF6351"/>
    <w:rsid w:val="00CF69DD"/>
    <w:rsid w:val="00D14052"/>
    <w:rsid w:val="00D14537"/>
    <w:rsid w:val="00D221C1"/>
    <w:rsid w:val="00D34125"/>
    <w:rsid w:val="00D40566"/>
    <w:rsid w:val="00D47F1B"/>
    <w:rsid w:val="00D71AE2"/>
    <w:rsid w:val="00D74798"/>
    <w:rsid w:val="00D9319E"/>
    <w:rsid w:val="00DA31F4"/>
    <w:rsid w:val="00DC4D03"/>
    <w:rsid w:val="00DD10D4"/>
    <w:rsid w:val="00E06E9C"/>
    <w:rsid w:val="00E07764"/>
    <w:rsid w:val="00E30F65"/>
    <w:rsid w:val="00E42BF6"/>
    <w:rsid w:val="00E532BC"/>
    <w:rsid w:val="00E71735"/>
    <w:rsid w:val="00E76099"/>
    <w:rsid w:val="00E82BC8"/>
    <w:rsid w:val="00E93612"/>
    <w:rsid w:val="00EA47D5"/>
    <w:rsid w:val="00EB34B6"/>
    <w:rsid w:val="00ED0BA6"/>
    <w:rsid w:val="00EE3103"/>
    <w:rsid w:val="00F24CE8"/>
    <w:rsid w:val="00F26722"/>
    <w:rsid w:val="00F30129"/>
    <w:rsid w:val="00F3083C"/>
    <w:rsid w:val="00F44803"/>
    <w:rsid w:val="00F50504"/>
    <w:rsid w:val="00F60A5C"/>
    <w:rsid w:val="00F60ED4"/>
    <w:rsid w:val="00F70F46"/>
    <w:rsid w:val="00F741AF"/>
    <w:rsid w:val="00F76241"/>
    <w:rsid w:val="00F80E2D"/>
    <w:rsid w:val="00FA7379"/>
    <w:rsid w:val="00FC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44BC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9CF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5779C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79C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79CF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79CF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1F497D" w:themeColor="tex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779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779CF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5779CF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59"/>
    <w:rsid w:val="00D74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5779C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F5FEB"/>
    <w:rPr>
      <w:color w:val="0000FF" w:themeColor="hyperlink"/>
      <w:u w:val="single"/>
    </w:rPr>
  </w:style>
  <w:style w:type="paragraph" w:customStyle="1" w:styleId="Odrky">
    <w:name w:val="Odrážky"/>
    <w:basedOn w:val="Odstavecseseznamem"/>
    <w:link w:val="OdrkyChar"/>
    <w:rsid w:val="007F5FEB"/>
    <w:pPr>
      <w:numPr>
        <w:numId w:val="2"/>
      </w:numPr>
      <w:spacing w:after="0" w:line="240" w:lineRule="auto"/>
      <w:ind w:left="811" w:hanging="357"/>
    </w:pPr>
    <w:rPr>
      <w:rFonts w:eastAsia="Calibri" w:cs="Times New Roman"/>
      <w:lang w:eastAsia="cs-CZ"/>
    </w:rPr>
  </w:style>
  <w:style w:type="character" w:customStyle="1" w:styleId="OdrkyChar">
    <w:name w:val="Odrážky Char"/>
    <w:basedOn w:val="Standardnpsmoodstavce"/>
    <w:link w:val="Odrky"/>
    <w:locked/>
    <w:rsid w:val="007F5FEB"/>
    <w:rPr>
      <w:rFonts w:ascii="Verdana" w:eastAsia="Calibri" w:hAnsi="Verdana" w:cs="Times New Roman"/>
      <w:sz w:val="18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779CF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NTM">
    <w:name w:val="NTM"/>
    <w:basedOn w:val="Normlntabulka"/>
    <w:uiPriority w:val="99"/>
    <w:qFormat/>
    <w:rsid w:val="001D423B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cPr>
      <w:vAlign w:val="center"/>
    </w:tcPr>
    <w:tblStylePr w:type="firstRow">
      <w:rPr>
        <w:rFonts w:ascii="Verdana" w:hAnsi="Verdana"/>
        <w:b/>
        <w:color w:val="FFFFFF" w:themeColor="background1"/>
        <w:sz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5779CF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5779CF"/>
    <w:rPr>
      <w:rFonts w:ascii="Arial" w:eastAsiaTheme="majorEastAsia" w:hAnsi="Arial" w:cstheme="majorBidi"/>
      <w:b/>
      <w:bCs/>
      <w:color w:val="1F497D" w:themeColor="text2"/>
    </w:rPr>
  </w:style>
  <w:style w:type="table" w:customStyle="1" w:styleId="HCM">
    <w:name w:val="HCM"/>
    <w:basedOn w:val="Normlntabulka"/>
    <w:uiPriority w:val="99"/>
    <w:rsid w:val="00C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8E6D4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E6D43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E6D4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6D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6D43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6D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6D4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01A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1A4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901A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1A48"/>
    <w:rPr>
      <w:rFonts w:ascii="Arial" w:hAnsi="Arial"/>
      <w:sz w:val="20"/>
    </w:rPr>
  </w:style>
  <w:style w:type="character" w:customStyle="1" w:styleId="FontStyle23">
    <w:name w:val="Font Style23"/>
    <w:uiPriority w:val="99"/>
    <w:rsid w:val="00901A4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79CF"/>
    <w:rPr>
      <w:rFonts w:ascii="Arial" w:eastAsiaTheme="majorEastAsia" w:hAnsi="Arial" w:cstheme="majorBidi"/>
      <w:b/>
      <w:bCs/>
      <w:iCs/>
      <w:color w:val="1F497D" w:themeColor="text2"/>
      <w:sz w:val="20"/>
    </w:rPr>
  </w:style>
  <w:style w:type="paragraph" w:customStyle="1" w:styleId="zkladntext">
    <w:name w:val="základní text"/>
    <w:link w:val="zkladntextChar"/>
    <w:rsid w:val="001C500D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1C500D"/>
    <w:rPr>
      <w:rFonts w:ascii="Times New Roman" w:hAnsi="Times New Roman"/>
      <w:sz w:val="24"/>
    </w:rPr>
  </w:style>
  <w:style w:type="paragraph" w:customStyle="1" w:styleId="nadpis1rovn">
    <w:name w:val="nadpis 1. úrovně"/>
    <w:basedOn w:val="zkladntext"/>
    <w:next w:val="zkladntext"/>
    <w:rsid w:val="001C500D"/>
    <w:pPr>
      <w:numPr>
        <w:numId w:val="19"/>
      </w:numPr>
      <w:tabs>
        <w:tab w:val="num" w:pos="360"/>
      </w:tabs>
      <w:ind w:left="720" w:hanging="360"/>
    </w:pPr>
    <w:rPr>
      <w:b/>
      <w:sz w:val="32"/>
    </w:rPr>
  </w:style>
  <w:style w:type="paragraph" w:customStyle="1" w:styleId="nadpis2rovn">
    <w:name w:val="nadpis 2. úrovně"/>
    <w:basedOn w:val="zkladntext"/>
    <w:next w:val="zkladntext"/>
    <w:link w:val="nadpis2rovnChar"/>
    <w:rsid w:val="001C500D"/>
    <w:pPr>
      <w:numPr>
        <w:ilvl w:val="1"/>
        <w:numId w:val="19"/>
      </w:numPr>
    </w:pPr>
    <w:rPr>
      <w:b/>
      <w:sz w:val="28"/>
    </w:rPr>
  </w:style>
  <w:style w:type="character" w:customStyle="1" w:styleId="nadpis2rovnChar">
    <w:name w:val="nadpis 2. úrovně Char"/>
    <w:basedOn w:val="zkladntextChar"/>
    <w:link w:val="nadpis2rovn"/>
    <w:rsid w:val="001C500D"/>
    <w:rPr>
      <w:rFonts w:ascii="Times New Roman" w:hAnsi="Times New Roman"/>
      <w:b/>
      <w:sz w:val="28"/>
    </w:rPr>
  </w:style>
  <w:style w:type="paragraph" w:customStyle="1" w:styleId="nadpis3rovn">
    <w:name w:val="nadpis 3. úrovně"/>
    <w:basedOn w:val="zkladntext"/>
    <w:next w:val="zkladntext"/>
    <w:rsid w:val="001C500D"/>
    <w:pPr>
      <w:numPr>
        <w:ilvl w:val="2"/>
        <w:numId w:val="19"/>
      </w:numPr>
      <w:tabs>
        <w:tab w:val="num" w:pos="360"/>
      </w:tabs>
      <w:ind w:left="2160" w:hanging="180"/>
    </w:pPr>
    <w:rPr>
      <w:b/>
    </w:rPr>
  </w:style>
  <w:style w:type="numbering" w:customStyle="1" w:styleId="mjseznam">
    <w:name w:val="můj seznam"/>
    <w:uiPriority w:val="99"/>
    <w:rsid w:val="001C500D"/>
    <w:pPr>
      <w:numPr>
        <w:numId w:val="19"/>
      </w:numPr>
    </w:pPr>
  </w:style>
  <w:style w:type="paragraph" w:styleId="Bezmezer">
    <w:name w:val="No Spacing"/>
    <w:uiPriority w:val="1"/>
    <w:qFormat/>
    <w:rsid w:val="005779CF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5779CF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ormalodsazene">
    <w:name w:val="normalodsazene"/>
    <w:basedOn w:val="Normln"/>
    <w:rsid w:val="008E7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1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ub.cz/pages.aspx?rp=2.1&amp;id=93&amp;expandLevel=99&amp;nodesLevel=99&amp;showAll=true&amp;expandMenu=2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3553EA-FF3E-48AB-8DF3-44DC6A754A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1B2C68-A04B-4810-B8F1-0620B7126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400102-3855-4144-A07B-35B9CFCF2FB8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2890</Words>
  <Characters>17053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2019-07-10T08:18:00Z</dcterms:created>
  <dcterms:modified xsi:type="dcterms:W3CDTF">2019-07-19T12:05:00Z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